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7624978C" w:rsidR="007D1144" w:rsidRDefault="007D1144" w:rsidP="0006083D">
      <w:pPr>
        <w:pStyle w:val="NoSpacing"/>
        <w:jc w:val="center"/>
        <w:rPr>
          <w:rFonts w:ascii="Calibri" w:hAnsi="Calibri" w:cs="Calibri"/>
          <w:b/>
          <w:bCs/>
          <w:sz w:val="40"/>
          <w:szCs w:val="40"/>
          <w:u w:val="single"/>
        </w:rPr>
      </w:pPr>
    </w:p>
    <w:p w14:paraId="5B2232DF" w14:textId="2DE7454A" w:rsidR="00784790" w:rsidRPr="00785092" w:rsidRDefault="00785092" w:rsidP="001754A8">
      <w:pPr>
        <w:pStyle w:val="NoSpacing"/>
        <w:jc w:val="center"/>
        <w:rPr>
          <w:rFonts w:ascii="Calibri" w:hAnsi="Calibri" w:cs="Calibri"/>
          <w:b/>
          <w:bCs/>
          <w:sz w:val="40"/>
          <w:szCs w:val="40"/>
          <w:u w:val="single"/>
        </w:rPr>
      </w:pPr>
      <w:r w:rsidRPr="00785092">
        <w:rPr>
          <w:rFonts w:ascii="Calibri" w:hAnsi="Calibri" w:cs="Calibri"/>
          <w:b/>
          <w:bCs/>
          <w:sz w:val="40"/>
          <w:szCs w:val="40"/>
          <w:u w:val="single"/>
        </w:rPr>
        <w:t xml:space="preserve">Document Management System (DMS) </w:t>
      </w:r>
      <w:r w:rsidR="00813C7A" w:rsidRPr="00785092">
        <w:rPr>
          <w:rFonts w:ascii="Calibri" w:hAnsi="Calibri" w:cs="Calibri"/>
          <w:b/>
          <w:bCs/>
          <w:sz w:val="40"/>
          <w:szCs w:val="40"/>
          <w:u w:val="single"/>
        </w:rPr>
        <w:t xml:space="preserve">Solution </w:t>
      </w:r>
    </w:p>
    <w:p w14:paraId="09544244" w14:textId="5541DF59" w:rsidR="00B66506" w:rsidRPr="00A7716B" w:rsidRDefault="005D1A42" w:rsidP="001754A8">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1F8B6BF6" w14:textId="77777777" w:rsidR="00B66506" w:rsidRPr="00A7716B" w:rsidRDefault="00B66506" w:rsidP="00400964">
      <w:pPr>
        <w:pStyle w:val="NoSpacing"/>
        <w:jc w:val="both"/>
        <w:rPr>
          <w:rFonts w:ascii="Calibri" w:hAnsi="Calibri" w:cs="Calibri"/>
          <w:sz w:val="28"/>
          <w:szCs w:val="28"/>
        </w:rPr>
      </w:pPr>
    </w:p>
    <w:p w14:paraId="74389521" w14:textId="46A6D123" w:rsidR="00F72D4A" w:rsidRPr="00A7716B" w:rsidRDefault="00F1077B" w:rsidP="00400964">
      <w:pPr>
        <w:pStyle w:val="NoSpacing"/>
        <w:tabs>
          <w:tab w:val="left" w:pos="1997"/>
        </w:tabs>
        <w:jc w:val="both"/>
        <w:rPr>
          <w:rFonts w:ascii="Calibri" w:hAnsi="Calibri" w:cs="Calibri"/>
          <w:sz w:val="28"/>
          <w:szCs w:val="28"/>
        </w:rPr>
      </w:pPr>
      <w:r w:rsidRPr="00A7716B">
        <w:rPr>
          <w:rFonts w:ascii="Calibri" w:hAnsi="Calibri" w:cs="Calibri"/>
          <w:sz w:val="28"/>
          <w:szCs w:val="28"/>
        </w:rPr>
        <w:tab/>
      </w:r>
    </w:p>
    <w:p w14:paraId="39BE015C" w14:textId="77777777" w:rsidR="003F38BF" w:rsidRPr="00A7716B" w:rsidRDefault="003F38BF" w:rsidP="00400964">
      <w:pPr>
        <w:pStyle w:val="NoSpacing"/>
        <w:jc w:val="both"/>
        <w:rPr>
          <w:rFonts w:ascii="Calibri" w:hAnsi="Calibri" w:cs="Calibri"/>
          <w:sz w:val="28"/>
          <w:szCs w:val="28"/>
        </w:rPr>
      </w:pPr>
    </w:p>
    <w:p w14:paraId="4158393D" w14:textId="01808551" w:rsidR="00C40519" w:rsidRPr="004B5954" w:rsidRDefault="00C40519" w:rsidP="00785092">
      <w:pPr>
        <w:pStyle w:val="NoSpacing"/>
        <w:jc w:val="both"/>
        <w:rPr>
          <w:rFonts w:ascii="Calibri" w:hAnsi="Calibri" w:cs="Calibri"/>
          <w:sz w:val="28"/>
          <w:szCs w:val="28"/>
        </w:rPr>
      </w:pPr>
      <w:r w:rsidRPr="004B5954">
        <w:rPr>
          <w:rFonts w:ascii="Calibri" w:hAnsi="Calibri" w:cs="Calibri"/>
          <w:sz w:val="28"/>
          <w:szCs w:val="28"/>
        </w:rPr>
        <w:t xml:space="preserve">This </w:t>
      </w:r>
      <w:r w:rsidR="00785092" w:rsidRPr="00785092">
        <w:rPr>
          <w:rFonts w:ascii="Calibri" w:hAnsi="Calibri" w:cs="Calibri"/>
          <w:sz w:val="28"/>
          <w:szCs w:val="28"/>
        </w:rPr>
        <w:t xml:space="preserve">Document Management System (DMS) </w:t>
      </w:r>
      <w:r w:rsidR="00813C7A" w:rsidRPr="00785092">
        <w:rPr>
          <w:rFonts w:ascii="Calibri" w:hAnsi="Calibri" w:cs="Calibri"/>
          <w:sz w:val="28"/>
          <w:szCs w:val="28"/>
        </w:rPr>
        <w:t>Solution</w:t>
      </w:r>
      <w:r w:rsidR="00813C7A" w:rsidRPr="004B5954">
        <w:rPr>
          <w:rFonts w:ascii="Calibri" w:hAnsi="Calibri" w:cs="Calibri"/>
          <w:sz w:val="28"/>
          <w:szCs w:val="28"/>
        </w:rPr>
        <w:t xml:space="preserve"> Contract of Adherence </w:t>
      </w:r>
      <w:r w:rsidRPr="004B5954">
        <w:rPr>
          <w:rFonts w:ascii="Calibri" w:hAnsi="Calibri" w:cs="Calibri"/>
          <w:sz w:val="28"/>
          <w:szCs w:val="28"/>
        </w:rPr>
        <w:t>(</w:t>
      </w:r>
      <w:r w:rsidR="003F4317" w:rsidRPr="004B5954">
        <w:rPr>
          <w:rFonts w:ascii="Calibri" w:hAnsi="Calibri" w:cs="Calibri"/>
          <w:sz w:val="28"/>
          <w:szCs w:val="28"/>
        </w:rPr>
        <w:t xml:space="preserve">Hereinafter referred to as </w:t>
      </w:r>
      <w:r w:rsidRPr="004B5954">
        <w:rPr>
          <w:rFonts w:ascii="Calibri" w:hAnsi="Calibri" w:cs="Calibri"/>
          <w:sz w:val="28"/>
          <w:szCs w:val="28"/>
        </w:rPr>
        <w:t>the</w:t>
      </w:r>
      <w:r w:rsidRPr="004B5954">
        <w:rPr>
          <w:rFonts w:ascii="Calibri" w:hAnsi="Calibri" w:cs="Calibri"/>
          <w:b/>
          <w:bCs/>
          <w:sz w:val="28"/>
          <w:szCs w:val="28"/>
        </w:rPr>
        <w:t xml:space="preserve"> </w:t>
      </w:r>
      <w:r w:rsidR="005D1A42" w:rsidRPr="004B5954">
        <w:rPr>
          <w:rFonts w:ascii="Calibri" w:hAnsi="Calibri" w:cs="Calibri"/>
          <w:b/>
          <w:bCs/>
          <w:sz w:val="28"/>
          <w:szCs w:val="28"/>
        </w:rPr>
        <w:t>“Contract of Adherence</w:t>
      </w:r>
      <w:r w:rsidRPr="004B5954">
        <w:rPr>
          <w:rFonts w:ascii="Calibri" w:hAnsi="Calibri" w:cs="Calibri"/>
          <w:b/>
          <w:bCs/>
          <w:sz w:val="28"/>
          <w:szCs w:val="28"/>
        </w:rPr>
        <w:t>”</w:t>
      </w:r>
      <w:r w:rsidRPr="004B5954">
        <w:rPr>
          <w:rFonts w:ascii="Calibri" w:hAnsi="Calibri" w:cs="Calibri"/>
          <w:sz w:val="28"/>
          <w:szCs w:val="28"/>
        </w:rPr>
        <w:t>)</w:t>
      </w:r>
      <w:r w:rsidRPr="004B5954">
        <w:rPr>
          <w:rFonts w:ascii="Calibri" w:hAnsi="Calibri" w:cs="Calibri"/>
          <w:b/>
          <w:bCs/>
          <w:sz w:val="28"/>
          <w:szCs w:val="28"/>
        </w:rPr>
        <w:t xml:space="preserve"> </w:t>
      </w:r>
      <w:proofErr w:type="gramStart"/>
      <w:r w:rsidR="00BA4E28" w:rsidRPr="004B5954">
        <w:rPr>
          <w:rFonts w:ascii="Calibri" w:hAnsi="Calibri" w:cs="Calibri"/>
          <w:sz w:val="28"/>
          <w:szCs w:val="28"/>
        </w:rPr>
        <w:t xml:space="preserve">is made and entered into </w:t>
      </w:r>
      <w:r w:rsidR="00A761D8" w:rsidRPr="004B5954">
        <w:rPr>
          <w:rFonts w:ascii="Calibri" w:hAnsi="Calibri" w:cs="Calibri"/>
          <w:sz w:val="28"/>
          <w:szCs w:val="28"/>
        </w:rPr>
        <w:t>by and between</w:t>
      </w:r>
      <w:proofErr w:type="gramEnd"/>
      <w:r w:rsidR="00A761D8" w:rsidRPr="004B5954">
        <w:rPr>
          <w:rFonts w:ascii="Calibri" w:hAnsi="Calibri" w:cs="Calibri"/>
          <w:sz w:val="28"/>
          <w:szCs w:val="28"/>
        </w:rPr>
        <w:t>:</w:t>
      </w:r>
    </w:p>
    <w:p w14:paraId="7098BD30" w14:textId="77777777" w:rsidR="00C40519" w:rsidRPr="004B5954" w:rsidRDefault="00C40519" w:rsidP="00400964">
      <w:pPr>
        <w:pStyle w:val="NoSpacing"/>
        <w:jc w:val="both"/>
        <w:rPr>
          <w:rFonts w:ascii="Calibri" w:hAnsi="Calibri" w:cs="Calibri"/>
          <w:sz w:val="28"/>
          <w:szCs w:val="28"/>
        </w:rPr>
      </w:pPr>
    </w:p>
    <w:p w14:paraId="2E9EC716" w14:textId="77777777" w:rsidR="00F72D4A" w:rsidRPr="004B5954" w:rsidRDefault="00F72D4A" w:rsidP="00400964">
      <w:pPr>
        <w:pStyle w:val="NoSpacing"/>
        <w:jc w:val="both"/>
        <w:rPr>
          <w:rFonts w:ascii="Calibri" w:hAnsi="Calibri" w:cs="Calibri"/>
          <w:sz w:val="28"/>
          <w:szCs w:val="28"/>
        </w:rPr>
      </w:pPr>
    </w:p>
    <w:p w14:paraId="240FDD3D" w14:textId="5AFF3DC2" w:rsidR="00FD44FB" w:rsidRPr="004B5954" w:rsidRDefault="002826F2" w:rsidP="00382049">
      <w:pPr>
        <w:spacing w:after="0" w:line="240" w:lineRule="auto"/>
        <w:jc w:val="both"/>
        <w:rPr>
          <w:rFonts w:ascii="Calibri" w:eastAsia="SimSun" w:hAnsi="Calibri" w:cs="Calibri"/>
          <w:kern w:val="20"/>
          <w:sz w:val="28"/>
          <w:szCs w:val="28"/>
        </w:rPr>
      </w:pPr>
      <w:r w:rsidRPr="004B5954">
        <w:rPr>
          <w:rFonts w:ascii="Calibri" w:eastAsia="Calibri" w:hAnsi="Calibri" w:cs="Calibri"/>
          <w:b/>
          <w:bCs/>
          <w:kern w:val="20"/>
          <w:sz w:val="28"/>
          <w:szCs w:val="28"/>
        </w:rPr>
        <w:t>Mobile Interim Company No.2 S.A.L.,</w:t>
      </w:r>
      <w:r w:rsidRPr="004B5954">
        <w:rPr>
          <w:rFonts w:ascii="Calibri" w:eastAsia="Calibri" w:hAnsi="Calibri" w:cs="Calibri"/>
          <w:kern w:val="20"/>
          <w:sz w:val="28"/>
          <w:szCs w:val="28"/>
        </w:rPr>
        <w:t xml:space="preserve"> a company incorporated at the Beirut Trade Register</w:t>
      </w:r>
      <w:r w:rsidRPr="004B5954">
        <w:rPr>
          <w:rFonts w:ascii="Calibri" w:eastAsia="Calibri" w:hAnsi="Calibri" w:cs="Calibri"/>
          <w:color w:val="000000"/>
          <w:w w:val="103"/>
          <w:sz w:val="28"/>
          <w:szCs w:val="28"/>
        </w:rPr>
        <w:t xml:space="preserve"> under number </w:t>
      </w:r>
      <w:r w:rsidRPr="004B5954">
        <w:rPr>
          <w:rFonts w:ascii="Calibri" w:eastAsia="Calibri" w:hAnsi="Calibri" w:cs="Calibri"/>
          <w:color w:val="000000"/>
          <w:sz w:val="28"/>
          <w:szCs w:val="28"/>
        </w:rPr>
        <w:t>/1000382/</w:t>
      </w:r>
      <w:r w:rsidRPr="004B5954">
        <w:rPr>
          <w:rFonts w:ascii="Calibri" w:eastAsia="Calibri" w:hAnsi="Calibri" w:cs="Calibri"/>
          <w:kern w:val="20"/>
          <w:sz w:val="28"/>
          <w:szCs w:val="28"/>
        </w:rPr>
        <w:t xml:space="preserve">, and </w:t>
      </w:r>
      <w:r w:rsidR="00F1077B" w:rsidRPr="004B5954">
        <w:rPr>
          <w:rFonts w:ascii="Calibri" w:eastAsia="Calibri" w:hAnsi="Calibri" w:cs="Calibri"/>
          <w:kern w:val="20"/>
          <w:sz w:val="28"/>
          <w:szCs w:val="28"/>
        </w:rPr>
        <w:t xml:space="preserve">registered </w:t>
      </w:r>
      <w:r w:rsidRPr="004B5954">
        <w:rPr>
          <w:rFonts w:ascii="Calibri" w:eastAsia="Calibri" w:hAnsi="Calibri" w:cs="Calibri"/>
          <w:kern w:val="20"/>
          <w:sz w:val="28"/>
          <w:szCs w:val="28"/>
        </w:rPr>
        <w:t xml:space="preserve">at the Lebanese Ministry of Finance under the number /291711/, </w:t>
      </w:r>
      <w:r w:rsidR="00BD53DD" w:rsidRPr="004B5954">
        <w:rPr>
          <w:rFonts w:ascii="Calibri" w:eastAsia="Calibri" w:hAnsi="Calibri" w:cs="Calibri"/>
          <w:kern w:val="20"/>
          <w:sz w:val="28"/>
          <w:szCs w:val="28"/>
        </w:rPr>
        <w:t>electing domicile</w:t>
      </w:r>
      <w:r w:rsidRPr="004B5954">
        <w:rPr>
          <w:rFonts w:ascii="Calibri" w:eastAsia="Calibri" w:hAnsi="Calibri" w:cs="Calibri"/>
          <w:kern w:val="20"/>
          <w:sz w:val="28"/>
          <w:szCs w:val="28"/>
        </w:rPr>
        <w:t xml:space="preserve"> at </w:t>
      </w:r>
      <w:r w:rsidR="005D36FF" w:rsidRPr="004B5954">
        <w:rPr>
          <w:rFonts w:ascii="Calibri" w:eastAsia="SimSun" w:hAnsi="Calibri" w:cs="Calibri"/>
          <w:kern w:val="20"/>
          <w:sz w:val="28"/>
          <w:szCs w:val="28"/>
        </w:rPr>
        <w:t xml:space="preserve">Beirut Central Building, Bloc B, Fouad </w:t>
      </w:r>
      <w:proofErr w:type="spellStart"/>
      <w:r w:rsidR="005D36FF" w:rsidRPr="004B5954">
        <w:rPr>
          <w:rFonts w:ascii="Calibri" w:eastAsia="SimSun" w:hAnsi="Calibri" w:cs="Calibri"/>
          <w:kern w:val="20"/>
          <w:sz w:val="28"/>
          <w:szCs w:val="28"/>
        </w:rPr>
        <w:t>Chehab</w:t>
      </w:r>
      <w:proofErr w:type="spellEnd"/>
      <w:r w:rsidR="005D36FF" w:rsidRPr="004B5954">
        <w:rPr>
          <w:rFonts w:ascii="Calibri" w:eastAsia="SimSun" w:hAnsi="Calibri" w:cs="Calibri"/>
          <w:kern w:val="20"/>
          <w:sz w:val="28"/>
          <w:szCs w:val="28"/>
        </w:rPr>
        <w:t xml:space="preserve"> Avenue, </w:t>
      </w:r>
      <w:proofErr w:type="spellStart"/>
      <w:r w:rsidR="005D36FF" w:rsidRPr="004B5954">
        <w:rPr>
          <w:rFonts w:ascii="Calibri" w:eastAsia="SimSun" w:hAnsi="Calibri" w:cs="Calibri"/>
          <w:kern w:val="20"/>
          <w:sz w:val="28"/>
          <w:szCs w:val="28"/>
        </w:rPr>
        <w:t>Ba</w:t>
      </w:r>
      <w:r w:rsidR="00D82F79" w:rsidRPr="004B5954">
        <w:rPr>
          <w:rFonts w:ascii="Calibri" w:eastAsia="SimSun" w:hAnsi="Calibri" w:cs="Calibri"/>
          <w:kern w:val="20"/>
          <w:sz w:val="28"/>
          <w:szCs w:val="28"/>
        </w:rPr>
        <w:t>choura</w:t>
      </w:r>
      <w:proofErr w:type="spellEnd"/>
      <w:r w:rsidR="00D82F79" w:rsidRPr="004B5954">
        <w:rPr>
          <w:rFonts w:ascii="Calibri" w:eastAsia="SimSun" w:hAnsi="Calibri" w:cs="Calibri"/>
          <w:kern w:val="20"/>
          <w:sz w:val="28"/>
          <w:szCs w:val="28"/>
        </w:rPr>
        <w:t xml:space="preserve"> Region, Beirut, Lebanon</w:t>
      </w:r>
      <w:r w:rsidR="00FD44FB" w:rsidRPr="004B5954">
        <w:rPr>
          <w:rFonts w:ascii="Calibri" w:eastAsia="SimSun" w:hAnsi="Calibri" w:cs="Calibri"/>
          <w:kern w:val="20"/>
          <w:sz w:val="28"/>
          <w:szCs w:val="28"/>
        </w:rPr>
        <w:t>.</w:t>
      </w:r>
    </w:p>
    <w:p w14:paraId="787AE79D" w14:textId="65BF601F" w:rsidR="002826F2" w:rsidRPr="004B5954" w:rsidRDefault="002826F2" w:rsidP="00FD44FB">
      <w:pPr>
        <w:spacing w:after="0" w:line="240" w:lineRule="auto"/>
        <w:jc w:val="both"/>
        <w:rPr>
          <w:rFonts w:ascii="Calibri" w:eastAsia="Calibri" w:hAnsi="Calibri" w:cs="Calibri"/>
          <w:kern w:val="20"/>
          <w:sz w:val="28"/>
          <w:szCs w:val="28"/>
        </w:rPr>
      </w:pPr>
      <w:r w:rsidRPr="004B5954">
        <w:rPr>
          <w:rFonts w:ascii="Calibri" w:eastAsia="Calibri" w:hAnsi="Calibri" w:cs="Calibri"/>
          <w:sz w:val="28"/>
          <w:szCs w:val="28"/>
        </w:rPr>
        <w:t>(Hereinafter referred to as “</w:t>
      </w:r>
      <w:r w:rsidRPr="004B5954">
        <w:rPr>
          <w:rFonts w:ascii="Calibri" w:eastAsia="Calibri" w:hAnsi="Calibri" w:cs="Calibri"/>
          <w:b/>
          <w:bCs/>
          <w:sz w:val="28"/>
          <w:szCs w:val="28"/>
        </w:rPr>
        <w:t>MIC2</w:t>
      </w:r>
      <w:r w:rsidR="00FD44FB" w:rsidRPr="004B5954">
        <w:rPr>
          <w:rFonts w:ascii="Calibri" w:eastAsia="Calibri" w:hAnsi="Calibri" w:cs="Calibri"/>
          <w:sz w:val="28"/>
          <w:szCs w:val="28"/>
        </w:rPr>
        <w:t>”)</w:t>
      </w:r>
    </w:p>
    <w:p w14:paraId="1E146F9E" w14:textId="77777777" w:rsidR="002826F2" w:rsidRPr="00A7716B" w:rsidRDefault="002826F2" w:rsidP="00400964">
      <w:pPr>
        <w:pStyle w:val="NoSpacing"/>
        <w:jc w:val="both"/>
        <w:rPr>
          <w:rFonts w:ascii="Calibri" w:hAnsi="Calibri" w:cs="Calibri"/>
          <w:sz w:val="28"/>
          <w:szCs w:val="28"/>
        </w:rPr>
      </w:pPr>
    </w:p>
    <w:p w14:paraId="47760080" w14:textId="77777777" w:rsidR="004307DD" w:rsidRPr="00A7716B" w:rsidRDefault="004307DD" w:rsidP="00400964">
      <w:pPr>
        <w:pStyle w:val="NoSpacing"/>
        <w:jc w:val="both"/>
        <w:rPr>
          <w:rFonts w:ascii="Calibri" w:hAnsi="Calibri" w:cs="Calibri"/>
          <w:sz w:val="28"/>
          <w:szCs w:val="28"/>
        </w:rPr>
      </w:pPr>
    </w:p>
    <w:p w14:paraId="110AC45D" w14:textId="77777777" w:rsidR="002826F2" w:rsidRPr="00A7716B" w:rsidRDefault="002826F2" w:rsidP="00400964">
      <w:pPr>
        <w:pStyle w:val="NoSpacing"/>
        <w:jc w:val="center"/>
        <w:rPr>
          <w:rFonts w:ascii="Calibri" w:hAnsi="Calibri" w:cs="Calibri"/>
          <w:sz w:val="28"/>
          <w:szCs w:val="28"/>
        </w:rPr>
      </w:pPr>
      <w:r w:rsidRPr="00A7716B">
        <w:rPr>
          <w:rFonts w:ascii="Calibri" w:hAnsi="Calibri" w:cs="Calibri"/>
          <w:b/>
          <w:bCs/>
          <w:sz w:val="28"/>
          <w:szCs w:val="28"/>
        </w:rPr>
        <w:t>AND</w:t>
      </w:r>
    </w:p>
    <w:p w14:paraId="651BCD98" w14:textId="77777777" w:rsidR="002826F2" w:rsidRPr="00A7716B" w:rsidRDefault="002826F2" w:rsidP="00400964">
      <w:pPr>
        <w:pStyle w:val="NoSpacing"/>
        <w:jc w:val="both"/>
        <w:rPr>
          <w:rFonts w:ascii="Calibri" w:hAnsi="Calibri" w:cs="Calibri"/>
          <w:sz w:val="28"/>
          <w:szCs w:val="28"/>
        </w:rPr>
      </w:pPr>
    </w:p>
    <w:p w14:paraId="76AB27B1" w14:textId="77777777" w:rsidR="002826F2" w:rsidRPr="00A7716B" w:rsidRDefault="002826F2" w:rsidP="00400964">
      <w:pPr>
        <w:pStyle w:val="NoSpacing"/>
        <w:jc w:val="both"/>
        <w:rPr>
          <w:rFonts w:ascii="Calibri" w:hAnsi="Calibri" w:cs="Calibri"/>
          <w:sz w:val="28"/>
          <w:szCs w:val="28"/>
        </w:rPr>
      </w:pPr>
    </w:p>
    <w:p w14:paraId="03C0D855" w14:textId="4262F28F" w:rsidR="00FD44FB" w:rsidRPr="00A7716B" w:rsidRDefault="00462ED9" w:rsidP="008771D9">
      <w:pPr>
        <w:spacing w:after="0" w:line="240" w:lineRule="auto"/>
        <w:jc w:val="both"/>
        <w:rPr>
          <w:rFonts w:ascii="Calibri" w:hAnsi="Calibri" w:cs="Calibri"/>
          <w:sz w:val="28"/>
          <w:szCs w:val="28"/>
        </w:rPr>
      </w:pPr>
      <w:r>
        <w:rPr>
          <w:rFonts w:ascii="Calibri" w:eastAsia="Calibri" w:hAnsi="Calibri" w:cs="Calibri"/>
          <w:b/>
          <w:spacing w:val="-5"/>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proofErr w:type="gramStart"/>
      <w:r>
        <w:rPr>
          <w:rFonts w:ascii="Calibri" w:hAnsi="Calibri" w:cs="Calibri"/>
          <w:sz w:val="28"/>
          <w:szCs w:val="28"/>
        </w:rPr>
        <w:t>………………………</w:t>
      </w:r>
      <w:proofErr w:type="gramEnd"/>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w:t>
      </w:r>
      <w:proofErr w:type="gramStart"/>
      <w:r w:rsidR="00017EBB" w:rsidRPr="00A7716B">
        <w:rPr>
          <w:rFonts w:ascii="Calibri" w:hAnsi="Calibri" w:cs="Calibri"/>
          <w:sz w:val="28"/>
          <w:szCs w:val="28"/>
        </w:rPr>
        <w:t xml:space="preserve">Floor, </w:t>
      </w:r>
      <w:r>
        <w:rPr>
          <w:rFonts w:ascii="Calibri" w:hAnsi="Calibri" w:cs="Calibri"/>
          <w:sz w:val="28"/>
          <w:szCs w:val="28"/>
        </w:rPr>
        <w:t>……………….</w:t>
      </w:r>
      <w:proofErr w:type="gramEnd"/>
      <w:r w:rsidR="00017EBB" w:rsidRPr="00A7716B">
        <w:rPr>
          <w:rFonts w:ascii="Calibri" w:hAnsi="Calibri" w:cs="Calibri"/>
          <w:sz w:val="28"/>
          <w:szCs w:val="28"/>
        </w:rPr>
        <w:t xml:space="preserve"> </w:t>
      </w:r>
      <w:proofErr w:type="gramStart"/>
      <w:r w:rsidR="00017EBB" w:rsidRPr="00A7716B">
        <w:rPr>
          <w:rFonts w:ascii="Calibri" w:hAnsi="Calibri" w:cs="Calibri"/>
          <w:sz w:val="28"/>
          <w:szCs w:val="28"/>
        </w:rPr>
        <w:t xml:space="preserve">Road, </w:t>
      </w:r>
      <w:r>
        <w:rPr>
          <w:rFonts w:ascii="Calibri" w:hAnsi="Calibri" w:cs="Calibri"/>
          <w:sz w:val="28"/>
          <w:szCs w:val="28"/>
        </w:rPr>
        <w:t>………………..</w:t>
      </w:r>
      <w:proofErr w:type="gramEnd"/>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8771D9">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proofErr w:type="gramStart"/>
      <w:r>
        <w:rPr>
          <w:rFonts w:ascii="Calibri" w:hAnsi="Calibri" w:cs="Calibri"/>
          <w:sz w:val="28"/>
          <w:szCs w:val="28"/>
        </w:rPr>
        <w:t>……………………………………..</w:t>
      </w:r>
      <w:r w:rsidR="002A1869" w:rsidRPr="00A7716B">
        <w:rPr>
          <w:rFonts w:ascii="Calibri" w:hAnsi="Calibri" w:cs="Calibri"/>
          <w:sz w:val="28"/>
          <w:szCs w:val="28"/>
        </w:rPr>
        <w:t>.</w:t>
      </w:r>
      <w:proofErr w:type="gramEnd"/>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43EC9113" w14:textId="77777777" w:rsidR="00F1077B" w:rsidRPr="00A7716B"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A7716B"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E1889F6" w14:textId="369541D4" w:rsidR="00A7716B" w:rsidRDefault="00A7716B" w:rsidP="00400964">
      <w:pPr>
        <w:pStyle w:val="NoSpacing"/>
        <w:jc w:val="both"/>
        <w:rPr>
          <w:rFonts w:ascii="Calibri" w:hAnsi="Calibri" w:cs="Calibri"/>
          <w:sz w:val="28"/>
          <w:szCs w:val="28"/>
        </w:rPr>
      </w:pPr>
    </w:p>
    <w:p w14:paraId="4E11AFB6" w14:textId="77777777" w:rsidR="00AC0D88" w:rsidRDefault="00AC0D88" w:rsidP="004D72DE">
      <w:pPr>
        <w:pStyle w:val="NoSpacing"/>
        <w:jc w:val="both"/>
        <w:rPr>
          <w:rFonts w:ascii="Calibri" w:hAnsi="Calibri" w:cs="Calibri"/>
          <w:b/>
          <w:bCs/>
          <w:sz w:val="28"/>
          <w:szCs w:val="28"/>
          <w:u w:val="single"/>
        </w:rPr>
      </w:pPr>
    </w:p>
    <w:p w14:paraId="7C3E1634" w14:textId="77777777" w:rsidR="00A04F8A" w:rsidRDefault="00A04F8A" w:rsidP="004D72DE">
      <w:pPr>
        <w:pStyle w:val="NoSpacing"/>
        <w:jc w:val="both"/>
        <w:rPr>
          <w:rFonts w:ascii="Calibri" w:hAnsi="Calibri" w:cs="Calibri"/>
          <w:b/>
          <w:bCs/>
          <w:sz w:val="28"/>
          <w:szCs w:val="28"/>
          <w:u w:val="single"/>
        </w:rPr>
      </w:pPr>
    </w:p>
    <w:p w14:paraId="710E4BCF" w14:textId="77777777" w:rsidR="00784790" w:rsidRDefault="00784790" w:rsidP="004D72DE">
      <w:pPr>
        <w:pStyle w:val="NoSpacing"/>
        <w:jc w:val="both"/>
        <w:rPr>
          <w:rFonts w:ascii="Calibri" w:hAnsi="Calibri" w:cs="Calibri"/>
          <w:b/>
          <w:bCs/>
          <w:sz w:val="28"/>
          <w:szCs w:val="28"/>
          <w:u w:val="single"/>
        </w:rPr>
      </w:pPr>
    </w:p>
    <w:p w14:paraId="2502D78E" w14:textId="77777777" w:rsidR="00785092" w:rsidRDefault="00785092" w:rsidP="004D72DE">
      <w:pPr>
        <w:pStyle w:val="NoSpacing"/>
        <w:jc w:val="both"/>
        <w:rPr>
          <w:rFonts w:ascii="Calibri" w:hAnsi="Calibri" w:cs="Calibri"/>
          <w:b/>
          <w:bCs/>
          <w:sz w:val="28"/>
          <w:szCs w:val="28"/>
          <w:u w:val="single"/>
        </w:rPr>
      </w:pPr>
    </w:p>
    <w:p w14:paraId="43D3343A" w14:textId="77777777" w:rsidR="00785092" w:rsidRDefault="00785092" w:rsidP="004D72DE">
      <w:pPr>
        <w:pStyle w:val="NoSpacing"/>
        <w:jc w:val="both"/>
        <w:rPr>
          <w:rFonts w:ascii="Calibri" w:hAnsi="Calibri" w:cs="Calibri"/>
          <w:b/>
          <w:bCs/>
          <w:sz w:val="28"/>
          <w:szCs w:val="28"/>
          <w:u w:val="single"/>
        </w:rPr>
      </w:pPr>
    </w:p>
    <w:p w14:paraId="66D020F0" w14:textId="13BC8F54"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u w:val="single"/>
        </w:rPr>
        <w:lastRenderedPageBreak/>
        <w:t>Preamble</w:t>
      </w:r>
      <w:r w:rsidRPr="001779A4">
        <w:rPr>
          <w:rFonts w:ascii="Calibri" w:hAnsi="Calibri" w:cs="Calibri"/>
          <w:b/>
          <w:bCs/>
          <w:sz w:val="28"/>
          <w:szCs w:val="28"/>
        </w:rPr>
        <w:t>:</w:t>
      </w:r>
    </w:p>
    <w:p w14:paraId="7D78BC48" w14:textId="39BCE57A" w:rsidR="006579E4" w:rsidRDefault="004D72DE" w:rsidP="00350FE8">
      <w:pPr>
        <w:spacing w:after="0" w:line="240" w:lineRule="auto"/>
        <w:jc w:val="both"/>
        <w:rPr>
          <w:rFonts w:ascii="Calibri" w:hAnsi="Calibri" w:cs="Calibri"/>
          <w:sz w:val="28"/>
          <w:szCs w:val="28"/>
        </w:rPr>
      </w:pPr>
      <w:proofErr w:type="gramStart"/>
      <w:r w:rsidRPr="00591726">
        <w:rPr>
          <w:rFonts w:ascii="Calibri" w:hAnsi="Calibri" w:cs="Calibri"/>
          <w:sz w:val="28"/>
          <w:szCs w:val="28"/>
        </w:rPr>
        <w:t xml:space="preserve">Whereas, MIC2 is operating the second mobile network for the account and for the benefit of the Republic of Lebanon, and is in need to purchase </w:t>
      </w:r>
      <w:r w:rsidR="00784790" w:rsidRPr="00591726">
        <w:rPr>
          <w:rFonts w:ascii="Calibri" w:hAnsi="Calibri" w:cs="Calibri"/>
          <w:sz w:val="28"/>
          <w:szCs w:val="28"/>
        </w:rPr>
        <w:t xml:space="preserve">a </w:t>
      </w:r>
      <w:r w:rsidR="00785092" w:rsidRPr="00785092">
        <w:rPr>
          <w:rFonts w:ascii="Calibri" w:hAnsi="Calibri" w:cs="Calibri"/>
          <w:sz w:val="28"/>
          <w:szCs w:val="28"/>
        </w:rPr>
        <w:t>Document Management System (DMS) Solution</w:t>
      </w:r>
      <w:r w:rsidR="00784790" w:rsidRPr="00591726">
        <w:rPr>
          <w:rFonts w:ascii="Calibri" w:hAnsi="Calibri" w:cs="Calibri"/>
          <w:sz w:val="28"/>
          <w:szCs w:val="28"/>
        </w:rPr>
        <w:t xml:space="preserve"> </w:t>
      </w:r>
      <w:r w:rsidR="001F2BCE" w:rsidRPr="00591726">
        <w:rPr>
          <w:rFonts w:ascii="Calibri" w:hAnsi="Calibri" w:cs="Calibri"/>
          <w:sz w:val="28"/>
          <w:szCs w:val="28"/>
        </w:rPr>
        <w:t xml:space="preserve">with its related </w:t>
      </w:r>
      <w:r w:rsidR="001F2BCE" w:rsidRPr="006579E4">
        <w:rPr>
          <w:rFonts w:ascii="Calibri" w:hAnsi="Calibri" w:cs="Calibri"/>
          <w:sz w:val="28"/>
          <w:szCs w:val="28"/>
        </w:rPr>
        <w:t>software, licenses, installation, integration,</w:t>
      </w:r>
      <w:r w:rsidR="006579E4" w:rsidRPr="006579E4">
        <w:rPr>
          <w:rFonts w:ascii="Calibri" w:hAnsi="Calibri" w:cs="Calibri"/>
          <w:sz w:val="28"/>
          <w:szCs w:val="28"/>
        </w:rPr>
        <w:t xml:space="preserve"> implementation, configuration, data </w:t>
      </w:r>
      <w:ins w:id="0" w:author="Abdelkarim Mehdi" w:date="2024-10-02T16:11:00Z">
        <w:r w:rsidR="00350FE8">
          <w:rPr>
            <w:rFonts w:ascii="Calibri" w:hAnsi="Calibri" w:cs="Calibri"/>
            <w:sz w:val="28"/>
            <w:szCs w:val="28"/>
          </w:rPr>
          <w:t xml:space="preserve">migration </w:t>
        </w:r>
      </w:ins>
      <w:r w:rsidR="006579E4" w:rsidRPr="006579E4">
        <w:rPr>
          <w:rFonts w:ascii="Calibri" w:hAnsi="Calibri" w:cs="Calibri"/>
          <w:sz w:val="28"/>
          <w:szCs w:val="28"/>
        </w:rPr>
        <w:t>and current processes migration</w:t>
      </w:r>
      <w:ins w:id="1" w:author="Abdelkarim Mehdi" w:date="2024-10-02T16:12:00Z">
        <w:r w:rsidR="00350FE8" w:rsidRPr="00350FE8">
          <w:rPr>
            <w:rFonts w:ascii="Calibri" w:hAnsi="Calibri" w:cs="Calibri"/>
            <w:sz w:val="28"/>
            <w:szCs w:val="28"/>
          </w:rPr>
          <w:t xml:space="preserve"> </w:t>
        </w:r>
        <w:r w:rsidR="00350FE8" w:rsidRPr="00996597">
          <w:rPr>
            <w:rFonts w:ascii="Calibri" w:hAnsi="Calibri" w:cs="Calibri"/>
            <w:sz w:val="28"/>
            <w:szCs w:val="28"/>
          </w:rPr>
          <w:t>annexed hereto as Schedule (</w:t>
        </w:r>
        <w:r w:rsidR="00350FE8">
          <w:rPr>
            <w:rFonts w:ascii="Calibri" w:hAnsi="Calibri" w:cs="Calibri"/>
            <w:sz w:val="28"/>
            <w:szCs w:val="28"/>
          </w:rPr>
          <w:t>2</w:t>
        </w:r>
        <w:r w:rsidR="00350FE8" w:rsidRPr="00996597">
          <w:rPr>
            <w:rFonts w:ascii="Calibri" w:hAnsi="Calibri" w:cs="Calibri"/>
            <w:sz w:val="28"/>
            <w:szCs w:val="28"/>
          </w:rPr>
          <w:t>)</w:t>
        </w:r>
      </w:ins>
      <w:r w:rsidR="006579E4" w:rsidRPr="006579E4">
        <w:rPr>
          <w:rFonts w:ascii="Calibri" w:hAnsi="Calibri" w:cs="Calibri"/>
          <w:sz w:val="28"/>
          <w:szCs w:val="28"/>
        </w:rPr>
        <w:t xml:space="preserve">, </w:t>
      </w:r>
      <w:r w:rsidR="001F2BCE" w:rsidRPr="006579E4">
        <w:rPr>
          <w:rFonts w:ascii="Calibri" w:hAnsi="Calibri" w:cs="Calibri"/>
          <w:sz w:val="28"/>
          <w:szCs w:val="28"/>
        </w:rPr>
        <w:t xml:space="preserve">training, maintenance and support services </w:t>
      </w:r>
      <w:r w:rsidRPr="006579E4">
        <w:rPr>
          <w:rFonts w:ascii="Calibri" w:hAnsi="Calibri" w:cs="Calibri"/>
          <w:sz w:val="28"/>
          <w:szCs w:val="28"/>
        </w:rPr>
        <w:t xml:space="preserve">(Hereinafter altogether referred to as the </w:t>
      </w:r>
      <w:r w:rsidRPr="006579E4">
        <w:rPr>
          <w:rFonts w:ascii="Calibri" w:hAnsi="Calibri" w:cs="Calibri"/>
          <w:b/>
          <w:bCs/>
          <w:sz w:val="28"/>
          <w:szCs w:val="28"/>
        </w:rPr>
        <w:t>“</w:t>
      </w:r>
      <w:r w:rsidR="00AC0D88" w:rsidRPr="006579E4">
        <w:rPr>
          <w:rFonts w:ascii="Calibri" w:hAnsi="Calibri" w:cs="Calibri"/>
          <w:b/>
          <w:bCs/>
          <w:sz w:val="28"/>
          <w:szCs w:val="28"/>
        </w:rPr>
        <w:t>Solution</w:t>
      </w:r>
      <w:r w:rsidRPr="006579E4">
        <w:rPr>
          <w:rFonts w:ascii="Calibri" w:hAnsi="Calibri" w:cs="Calibri"/>
          <w:b/>
          <w:bCs/>
          <w:sz w:val="28"/>
          <w:szCs w:val="28"/>
        </w:rPr>
        <w:t xml:space="preserve"> and Services”</w:t>
      </w:r>
      <w:r w:rsidR="001F2BCE" w:rsidRPr="006579E4">
        <w:rPr>
          <w:rFonts w:ascii="Calibri" w:hAnsi="Calibri" w:cs="Calibri"/>
          <w:sz w:val="28"/>
          <w:szCs w:val="28"/>
        </w:rPr>
        <w:t xml:space="preserve">), in order </w:t>
      </w:r>
      <w:r w:rsidR="001C1689" w:rsidRPr="006579E4">
        <w:rPr>
          <w:rFonts w:ascii="Calibri" w:hAnsi="Calibri" w:cs="Calibri"/>
          <w:sz w:val="28"/>
          <w:szCs w:val="28"/>
        </w:rPr>
        <w:t>to </w:t>
      </w:r>
      <w:r w:rsidR="006579E4" w:rsidRPr="006579E4">
        <w:rPr>
          <w:rFonts w:ascii="Calibri" w:hAnsi="Calibri" w:cs="Calibri"/>
          <w:sz w:val="28"/>
          <w:szCs w:val="28"/>
        </w:rPr>
        <w:t xml:space="preserve">replace </w:t>
      </w:r>
      <w:r w:rsidR="006579E4">
        <w:rPr>
          <w:rFonts w:ascii="Calibri" w:hAnsi="Calibri" w:cs="Calibri"/>
          <w:sz w:val="28"/>
          <w:szCs w:val="28"/>
        </w:rPr>
        <w:t>MIC2’s</w:t>
      </w:r>
      <w:r w:rsidR="006579E4" w:rsidRPr="006579E4">
        <w:rPr>
          <w:rFonts w:ascii="Calibri" w:hAnsi="Calibri" w:cs="Calibri"/>
          <w:sz w:val="28"/>
          <w:szCs w:val="28"/>
        </w:rPr>
        <w:t xml:space="preserve"> existing </w:t>
      </w:r>
      <w:proofErr w:type="spellStart"/>
      <w:r w:rsidR="006579E4" w:rsidRPr="006579E4">
        <w:rPr>
          <w:rFonts w:ascii="Calibri" w:hAnsi="Calibri" w:cs="Calibri"/>
          <w:sz w:val="28"/>
          <w:szCs w:val="28"/>
        </w:rPr>
        <w:t>Laserfiche</w:t>
      </w:r>
      <w:proofErr w:type="spellEnd"/>
      <w:r w:rsidR="006579E4" w:rsidRPr="006579E4">
        <w:rPr>
          <w:rFonts w:ascii="Calibri" w:hAnsi="Calibri" w:cs="Calibri"/>
          <w:sz w:val="28"/>
          <w:szCs w:val="28"/>
        </w:rPr>
        <w:t xml:space="preserve"> document management system </w:t>
      </w:r>
      <w:r w:rsidR="00C33FA1">
        <w:rPr>
          <w:rFonts w:ascii="Calibri" w:hAnsi="Calibri" w:cs="Calibri"/>
          <w:sz w:val="28"/>
          <w:szCs w:val="28"/>
        </w:rPr>
        <w:t>while</w:t>
      </w:r>
      <w:r w:rsidR="006579E4" w:rsidRPr="006579E4">
        <w:rPr>
          <w:rFonts w:ascii="Calibri" w:hAnsi="Calibri" w:cs="Calibri"/>
          <w:sz w:val="28"/>
          <w:szCs w:val="28"/>
        </w:rPr>
        <w:t xml:space="preserve"> maintaining the business continuity at MIC2.</w:t>
      </w:r>
      <w:proofErr w:type="gramEnd"/>
    </w:p>
    <w:p w14:paraId="76B8DF7B" w14:textId="3AED1679" w:rsidR="00591726" w:rsidRPr="00591726" w:rsidRDefault="00591726" w:rsidP="001C1689">
      <w:pPr>
        <w:pStyle w:val="CommentText"/>
        <w:spacing w:after="0"/>
        <w:jc w:val="both"/>
        <w:rPr>
          <w:rFonts w:ascii="Calibri" w:hAnsi="Calibri" w:cs="Calibri"/>
          <w:sz w:val="28"/>
          <w:szCs w:val="28"/>
        </w:rPr>
      </w:pPr>
    </w:p>
    <w:p w14:paraId="25CCFB97" w14:textId="34ED24D7" w:rsidR="008C5879" w:rsidRPr="001779A4" w:rsidRDefault="004D72DE" w:rsidP="00E8234A">
      <w:pPr>
        <w:spacing w:after="0" w:line="240" w:lineRule="auto"/>
        <w:jc w:val="both"/>
        <w:rPr>
          <w:rFonts w:ascii="Calibri" w:hAnsi="Calibri" w:cs="Calibri"/>
          <w:sz w:val="28"/>
          <w:szCs w:val="28"/>
        </w:rPr>
      </w:pPr>
      <w:proofErr w:type="gramStart"/>
      <w:r w:rsidRPr="001779A4">
        <w:rPr>
          <w:rFonts w:ascii="Calibri" w:hAnsi="Calibri" w:cs="Calibri"/>
          <w:sz w:val="28"/>
          <w:szCs w:val="28"/>
        </w:rPr>
        <w:t xml:space="preserve">To this effect MIC2 has announced for a Request for Proposal to select the best supplier to </w:t>
      </w:r>
      <w:r w:rsidR="001F4A60">
        <w:rPr>
          <w:rFonts w:ascii="Calibri" w:hAnsi="Calibri" w:cs="Calibri"/>
          <w:sz w:val="28"/>
          <w:szCs w:val="28"/>
        </w:rPr>
        <w:t xml:space="preserve">supply and </w:t>
      </w:r>
      <w:r w:rsidRPr="001779A4">
        <w:rPr>
          <w:rFonts w:ascii="Calibri" w:hAnsi="Calibri" w:cs="Calibri"/>
          <w:sz w:val="28"/>
          <w:szCs w:val="28"/>
        </w:rPr>
        <w:t xml:space="preserve">provide the </w:t>
      </w:r>
      <w:r w:rsidR="00AC0D88">
        <w:rPr>
          <w:rFonts w:ascii="Calibri" w:hAnsi="Calibri" w:cs="Calibri"/>
          <w:sz w:val="28"/>
          <w:szCs w:val="28"/>
        </w:rPr>
        <w:t>Solution</w:t>
      </w:r>
      <w:r w:rsidRPr="001779A4">
        <w:rPr>
          <w:rFonts w:ascii="Calibri" w:hAnsi="Calibri" w:cs="Calibri"/>
          <w:sz w:val="28"/>
          <w:szCs w:val="28"/>
        </w:rPr>
        <w:t xml:space="preserve"> and Services, whereas at the outcome of the abovementioned Request for Proposal, Supplier (</w:t>
      </w:r>
      <w:r w:rsidRPr="001779A4">
        <w:rPr>
          <w:rFonts w:ascii="Calibri" w:eastAsia="Calibri" w:hAnsi="Calibri" w:cs="Calibri"/>
          <w:spacing w:val="-5"/>
          <w:sz w:val="28"/>
          <w:szCs w:val="28"/>
        </w:rPr>
        <w:t>……………………….)</w:t>
      </w:r>
      <w:r w:rsidRPr="001779A4">
        <w:rPr>
          <w:rFonts w:ascii="Calibri" w:eastAsia="Calibri" w:hAnsi="Calibri" w:cs="Calibri"/>
          <w:b/>
          <w:spacing w:val="-5"/>
          <w:sz w:val="28"/>
          <w:szCs w:val="28"/>
        </w:rPr>
        <w:t xml:space="preserve"> </w:t>
      </w:r>
      <w:r w:rsidRPr="001779A4">
        <w:rPr>
          <w:rFonts w:ascii="Calibri" w:hAnsi="Calibri" w:cs="Calibri"/>
          <w:sz w:val="28"/>
          <w:szCs w:val="28"/>
        </w:rPr>
        <w:t xml:space="preserve">was selected to </w:t>
      </w:r>
      <w:r w:rsidR="001F4A60">
        <w:rPr>
          <w:rFonts w:ascii="Calibri" w:hAnsi="Calibri" w:cs="Calibri"/>
          <w:sz w:val="28"/>
          <w:szCs w:val="28"/>
        </w:rPr>
        <w:t xml:space="preserve">supply and </w:t>
      </w:r>
      <w:r w:rsidRPr="001779A4">
        <w:rPr>
          <w:rFonts w:ascii="Calibri" w:hAnsi="Calibri" w:cs="Calibri"/>
          <w:sz w:val="28"/>
          <w:szCs w:val="28"/>
        </w:rPr>
        <w:t xml:space="preserve">provide MIC2 by the </w:t>
      </w:r>
      <w:r w:rsidR="00AC0D88">
        <w:rPr>
          <w:rFonts w:ascii="Calibri" w:hAnsi="Calibri" w:cs="Calibri"/>
          <w:sz w:val="28"/>
          <w:szCs w:val="28"/>
        </w:rPr>
        <w:t>Solution</w:t>
      </w:r>
      <w:r w:rsidRPr="001779A4">
        <w:rPr>
          <w:rFonts w:ascii="Calibri" w:hAnsi="Calibri" w:cs="Calibri"/>
          <w:sz w:val="28"/>
          <w:szCs w:val="28"/>
        </w:rPr>
        <w:t xml:space="preserve"> and Services, as detailed in specifications and prices w</w:t>
      </w:r>
      <w:r w:rsidR="00F33B72">
        <w:rPr>
          <w:rFonts w:ascii="Calibri" w:hAnsi="Calibri" w:cs="Calibri"/>
          <w:sz w:val="28"/>
          <w:szCs w:val="28"/>
        </w:rPr>
        <w:t xml:space="preserve">ithin the submitted Proposal(s) </w:t>
      </w:r>
      <w:r w:rsidR="008C5879">
        <w:rPr>
          <w:rFonts w:ascii="Calibri" w:hAnsi="Calibri" w:cs="Calibri"/>
          <w:sz w:val="28"/>
          <w:szCs w:val="28"/>
        </w:rPr>
        <w:t>by the Supplier to MIC2 as a response to the RFP upon which the Supplier was selected as the winner</w:t>
      </w:r>
      <w:r w:rsidRPr="001779A4">
        <w:rPr>
          <w:rFonts w:ascii="Calibri" w:hAnsi="Calibri" w:cs="Calibri"/>
          <w:sz w:val="28"/>
          <w:szCs w:val="28"/>
        </w:rPr>
        <w:t xml:space="preserve">; and </w:t>
      </w:r>
      <w:r w:rsidRPr="00996597">
        <w:rPr>
          <w:rFonts w:ascii="Calibri" w:hAnsi="Calibri" w:cs="Calibri"/>
          <w:sz w:val="28"/>
          <w:szCs w:val="28"/>
        </w:rPr>
        <w:t>according to the terms and conditions of this Contract of Adherence including its Service Level Agreement annexed hereto as Schedule (</w:t>
      </w:r>
      <w:r w:rsidR="008C5879" w:rsidRPr="00996597">
        <w:rPr>
          <w:rFonts w:ascii="Calibri" w:hAnsi="Calibri" w:cs="Calibri"/>
          <w:sz w:val="28"/>
          <w:szCs w:val="28"/>
        </w:rPr>
        <w:t>1</w:t>
      </w:r>
      <w:r w:rsidRPr="00996597">
        <w:rPr>
          <w:rFonts w:ascii="Calibri" w:hAnsi="Calibri" w:cs="Calibri"/>
          <w:sz w:val="28"/>
          <w:szCs w:val="28"/>
        </w:rPr>
        <w:t>)</w:t>
      </w:r>
      <w:r w:rsidR="009D5ACB" w:rsidRPr="00996597">
        <w:rPr>
          <w:rFonts w:ascii="Calibri" w:hAnsi="Calibri" w:cs="Calibri"/>
          <w:sz w:val="28"/>
          <w:szCs w:val="28"/>
        </w:rPr>
        <w:t>,</w:t>
      </w:r>
      <w:r w:rsidRPr="00996597">
        <w:rPr>
          <w:rFonts w:ascii="Calibri" w:hAnsi="Calibri" w:cs="Calibri"/>
          <w:sz w:val="28"/>
          <w:szCs w:val="28"/>
        </w:rPr>
        <w:t xml:space="preserve"> and to</w:t>
      </w:r>
      <w:r w:rsidRPr="001779A4">
        <w:rPr>
          <w:rFonts w:ascii="Calibri" w:hAnsi="Calibri" w:cs="Calibri"/>
          <w:sz w:val="28"/>
          <w:szCs w:val="28"/>
        </w:rPr>
        <w:t xml:space="preserve"> the terms and conditions of the RFP General Document and its Appendices </w:t>
      </w:r>
      <w:r w:rsidR="008C5879" w:rsidRPr="00467EE9">
        <w:rPr>
          <w:rFonts w:ascii="Calibri" w:hAnsi="Calibri" w:cs="Calibri"/>
          <w:sz w:val="28"/>
          <w:szCs w:val="28"/>
        </w:rPr>
        <w:t>issued by MIC2 at the time of the RFP</w:t>
      </w:r>
      <w:r w:rsidR="008C5879" w:rsidRPr="001779A4">
        <w:rPr>
          <w:rFonts w:ascii="Calibri" w:hAnsi="Calibri" w:cs="Calibri"/>
          <w:sz w:val="28"/>
          <w:szCs w:val="28"/>
        </w:rPr>
        <w:t>;</w:t>
      </w:r>
      <w:proofErr w:type="gramEnd"/>
    </w:p>
    <w:p w14:paraId="7496639D" w14:textId="77777777" w:rsidR="00E8234A" w:rsidRDefault="00E8234A" w:rsidP="004B1BBE">
      <w:pPr>
        <w:spacing w:after="0" w:line="240" w:lineRule="auto"/>
        <w:jc w:val="both"/>
        <w:rPr>
          <w:rFonts w:ascii="Calibri" w:hAnsi="Calibri" w:cs="Calibri"/>
          <w:sz w:val="28"/>
          <w:szCs w:val="28"/>
        </w:rPr>
      </w:pPr>
    </w:p>
    <w:p w14:paraId="2DA51F69" w14:textId="25C43E4A" w:rsidR="004D72DE" w:rsidRPr="001779A4" w:rsidRDefault="004D72DE" w:rsidP="004B1BBE">
      <w:pPr>
        <w:spacing w:after="0" w:line="240" w:lineRule="auto"/>
        <w:jc w:val="both"/>
        <w:rPr>
          <w:rFonts w:ascii="Calibri" w:hAnsi="Calibri" w:cs="Calibri"/>
          <w:sz w:val="28"/>
          <w:szCs w:val="28"/>
        </w:rPr>
      </w:pPr>
      <w:r w:rsidRPr="001779A4">
        <w:rPr>
          <w:rFonts w:ascii="Calibri" w:hAnsi="Calibri" w:cs="Calibri"/>
          <w:sz w:val="28"/>
          <w:szCs w:val="28"/>
        </w:rPr>
        <w:t xml:space="preserve">MIC2 and Supplier wish by the present Contract of Adherence to set out the terms and conditions upon which Supplier shall </w:t>
      </w:r>
      <w:r w:rsidR="001F4A60">
        <w:rPr>
          <w:rFonts w:ascii="Calibri" w:hAnsi="Calibri" w:cs="Calibri"/>
          <w:sz w:val="28"/>
          <w:szCs w:val="28"/>
        </w:rPr>
        <w:t xml:space="preserve">supply and </w:t>
      </w:r>
      <w:r w:rsidRPr="001779A4">
        <w:rPr>
          <w:rFonts w:ascii="Calibri" w:hAnsi="Calibri" w:cs="Calibri"/>
          <w:sz w:val="28"/>
          <w:szCs w:val="28"/>
        </w:rPr>
        <w:t xml:space="preserve">provide the </w:t>
      </w:r>
      <w:r w:rsidR="004B1BBE">
        <w:rPr>
          <w:rFonts w:ascii="Calibri" w:hAnsi="Calibri" w:cs="Calibri"/>
          <w:sz w:val="28"/>
          <w:szCs w:val="28"/>
        </w:rPr>
        <w:t>Solution</w:t>
      </w:r>
      <w:r w:rsidR="004B1BBE" w:rsidRPr="001779A4">
        <w:rPr>
          <w:rFonts w:ascii="Calibri" w:hAnsi="Calibri" w:cs="Calibri"/>
          <w:sz w:val="28"/>
          <w:szCs w:val="28"/>
        </w:rPr>
        <w:t xml:space="preserve"> and Services </w:t>
      </w:r>
      <w:r w:rsidRPr="001779A4">
        <w:rPr>
          <w:rFonts w:ascii="Calibri" w:hAnsi="Calibri" w:cs="Calibri"/>
          <w:sz w:val="28"/>
          <w:szCs w:val="28"/>
        </w:rPr>
        <w:t>to MIC2</w:t>
      </w:r>
      <w:proofErr w:type="gramStart"/>
      <w:r w:rsidRPr="001779A4">
        <w:rPr>
          <w:rFonts w:ascii="Calibri" w:hAnsi="Calibri" w:cs="Calibri"/>
          <w:sz w:val="28"/>
          <w:szCs w:val="28"/>
        </w:rPr>
        <w:t>;</w:t>
      </w:r>
      <w:proofErr w:type="gramEnd"/>
    </w:p>
    <w:p w14:paraId="32B2D23E" w14:textId="77777777" w:rsidR="004D72DE" w:rsidRPr="001779A4" w:rsidRDefault="004D72DE" w:rsidP="004D72DE">
      <w:pPr>
        <w:pStyle w:val="NoSpacing"/>
        <w:jc w:val="both"/>
        <w:rPr>
          <w:rFonts w:ascii="Calibri" w:hAnsi="Calibri" w:cs="Calibri"/>
          <w:sz w:val="28"/>
          <w:szCs w:val="28"/>
        </w:rPr>
      </w:pPr>
    </w:p>
    <w:p w14:paraId="113858DC"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 xml:space="preserve">NOW THEREFORE, in consideration of the above, it </w:t>
      </w:r>
      <w:proofErr w:type="gramStart"/>
      <w:r w:rsidRPr="001779A4">
        <w:rPr>
          <w:rFonts w:ascii="Calibri" w:hAnsi="Calibri" w:cs="Calibri"/>
          <w:sz w:val="28"/>
          <w:szCs w:val="28"/>
        </w:rPr>
        <w:t>is hereby mutually agreed</w:t>
      </w:r>
      <w:proofErr w:type="gramEnd"/>
      <w:r w:rsidRPr="001779A4">
        <w:rPr>
          <w:rFonts w:ascii="Calibri" w:hAnsi="Calibri" w:cs="Calibri"/>
          <w:sz w:val="28"/>
          <w:szCs w:val="28"/>
        </w:rPr>
        <w:t xml:space="preserve"> between the Parties as follows:</w:t>
      </w:r>
    </w:p>
    <w:p w14:paraId="39B5BC93" w14:textId="77777777" w:rsidR="004D72DE" w:rsidRPr="001779A4" w:rsidRDefault="004D72DE" w:rsidP="004D72DE">
      <w:pPr>
        <w:pStyle w:val="NoSpacing"/>
        <w:jc w:val="both"/>
        <w:rPr>
          <w:rFonts w:ascii="Calibri" w:hAnsi="Calibri" w:cs="Calibri"/>
          <w:sz w:val="28"/>
          <w:szCs w:val="28"/>
        </w:rPr>
      </w:pPr>
      <w:bookmarkStart w:id="2" w:name="_Toc275884106"/>
      <w:bookmarkStart w:id="3" w:name="_Toc275954463"/>
      <w:bookmarkStart w:id="4" w:name="_Toc277848993"/>
      <w:bookmarkStart w:id="5" w:name="_Toc300747677"/>
    </w:p>
    <w:p w14:paraId="0C102647" w14:textId="77777777" w:rsidR="004D72DE" w:rsidRPr="001779A4" w:rsidRDefault="004D72DE" w:rsidP="004D72DE">
      <w:pPr>
        <w:pStyle w:val="NoSpacing"/>
        <w:tabs>
          <w:tab w:val="left" w:pos="180"/>
        </w:tabs>
        <w:jc w:val="both"/>
        <w:rPr>
          <w:rFonts w:ascii="Calibri" w:hAnsi="Calibri" w:cs="Calibri"/>
          <w:b/>
          <w:bCs/>
          <w:sz w:val="28"/>
          <w:szCs w:val="28"/>
        </w:rPr>
      </w:pPr>
      <w:r w:rsidRPr="001779A4">
        <w:rPr>
          <w:rFonts w:ascii="Calibri" w:hAnsi="Calibri" w:cs="Calibri"/>
          <w:b/>
          <w:bCs/>
          <w:sz w:val="28"/>
          <w:szCs w:val="28"/>
        </w:rPr>
        <w:t>1.</w:t>
      </w:r>
      <w:bookmarkEnd w:id="2"/>
      <w:bookmarkEnd w:id="3"/>
      <w:bookmarkEnd w:id="4"/>
      <w:r w:rsidRPr="001779A4">
        <w:rPr>
          <w:rFonts w:ascii="Calibri" w:hAnsi="Calibri" w:cs="Calibri"/>
          <w:b/>
          <w:bCs/>
          <w:sz w:val="28"/>
          <w:szCs w:val="28"/>
        </w:rPr>
        <w:t xml:space="preserve"> </w:t>
      </w:r>
      <w:r w:rsidRPr="00131687">
        <w:rPr>
          <w:rFonts w:ascii="Calibri" w:hAnsi="Calibri" w:cs="Calibri"/>
          <w:b/>
          <w:bCs/>
          <w:sz w:val="28"/>
          <w:szCs w:val="28"/>
        </w:rPr>
        <w:t xml:space="preserve">The Entire </w:t>
      </w:r>
      <w:bookmarkEnd w:id="5"/>
      <w:r w:rsidRPr="00131687">
        <w:rPr>
          <w:rFonts w:ascii="Calibri" w:hAnsi="Calibri" w:cs="Calibri"/>
          <w:b/>
          <w:bCs/>
          <w:sz w:val="28"/>
          <w:szCs w:val="28"/>
        </w:rPr>
        <w:t>Contract of Adherence</w:t>
      </w:r>
    </w:p>
    <w:p w14:paraId="62992139" w14:textId="579719E3" w:rsidR="004D72DE" w:rsidRPr="001779A4" w:rsidRDefault="004D72DE" w:rsidP="004D72DE">
      <w:pPr>
        <w:pStyle w:val="NoSpacing"/>
        <w:jc w:val="both"/>
        <w:rPr>
          <w:rFonts w:ascii="Calibri" w:hAnsi="Calibri" w:cs="Calibri"/>
          <w:b/>
          <w:bCs/>
          <w:sz w:val="28"/>
          <w:szCs w:val="28"/>
        </w:rPr>
      </w:pPr>
      <w:r w:rsidRPr="001779A4">
        <w:rPr>
          <w:rFonts w:ascii="Calibri" w:hAnsi="Calibri" w:cs="Calibri"/>
          <w:sz w:val="28"/>
          <w:szCs w:val="28"/>
        </w:rPr>
        <w:t>The Preamble above, any Schedule annexed hereto and any Purchase Order</w:t>
      </w:r>
      <w:r w:rsidR="009A106D">
        <w:rPr>
          <w:rFonts w:ascii="Calibri" w:hAnsi="Calibri" w:cs="Calibri"/>
          <w:sz w:val="28"/>
          <w:szCs w:val="28"/>
        </w:rPr>
        <w:t>(s)</w:t>
      </w:r>
      <w:r w:rsidRPr="001779A4">
        <w:rPr>
          <w:rFonts w:ascii="Calibri" w:hAnsi="Calibri" w:cs="Calibri"/>
          <w:sz w:val="28"/>
          <w:szCs w:val="28"/>
        </w:rPr>
        <w:t xml:space="preserve"> issued under this Contract of Adherence shall form an integral part of this Contract of Adherence.</w:t>
      </w:r>
      <w:bookmarkStart w:id="6" w:name="_Toc275954464"/>
      <w:bookmarkStart w:id="7" w:name="_Toc277848994"/>
      <w:bookmarkStart w:id="8" w:name="_Toc300745591"/>
      <w:bookmarkStart w:id="9" w:name="_Toc300747680"/>
      <w:r w:rsidRPr="001779A4">
        <w:rPr>
          <w:rFonts w:ascii="Calibri" w:hAnsi="Calibri" w:cs="Calibri"/>
          <w:b/>
          <w:bCs/>
          <w:sz w:val="28"/>
          <w:szCs w:val="28"/>
        </w:rPr>
        <w:t xml:space="preserve"> </w:t>
      </w:r>
    </w:p>
    <w:p w14:paraId="279C60B9" w14:textId="77777777" w:rsidR="004D72DE" w:rsidRPr="001779A4" w:rsidRDefault="004D72DE" w:rsidP="004D72DE">
      <w:pPr>
        <w:pStyle w:val="NoSpacing"/>
        <w:jc w:val="both"/>
        <w:rPr>
          <w:rFonts w:ascii="Calibri" w:hAnsi="Calibri" w:cs="Calibri"/>
          <w:color w:val="000000"/>
          <w:sz w:val="28"/>
          <w:szCs w:val="28"/>
        </w:rPr>
      </w:pPr>
    </w:p>
    <w:p w14:paraId="35376AF4"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 xml:space="preserve">2. Scope of the </w:t>
      </w:r>
      <w:bookmarkEnd w:id="6"/>
      <w:bookmarkEnd w:id="7"/>
      <w:bookmarkEnd w:id="8"/>
      <w:bookmarkEnd w:id="9"/>
      <w:r w:rsidRPr="001779A4">
        <w:rPr>
          <w:rFonts w:ascii="Calibri" w:hAnsi="Calibri" w:cs="Calibri"/>
          <w:b/>
          <w:bCs/>
          <w:sz w:val="28"/>
          <w:szCs w:val="28"/>
        </w:rPr>
        <w:t>Contract of Adherence</w:t>
      </w:r>
    </w:p>
    <w:p w14:paraId="12F65FC7" w14:textId="6903F61A" w:rsidR="004B4A59" w:rsidRDefault="004D72DE" w:rsidP="009D5ACB">
      <w:pPr>
        <w:spacing w:after="0" w:line="240" w:lineRule="auto"/>
        <w:jc w:val="both"/>
        <w:rPr>
          <w:rFonts w:ascii="Calibri" w:hAnsi="Calibri" w:cs="Calibri"/>
          <w:sz w:val="28"/>
          <w:szCs w:val="28"/>
        </w:rPr>
      </w:pPr>
      <w:proofErr w:type="gramStart"/>
      <w:r w:rsidRPr="001779A4">
        <w:rPr>
          <w:rFonts w:ascii="Calibri" w:hAnsi="Calibri" w:cs="Calibri"/>
          <w:color w:val="000000"/>
          <w:sz w:val="28"/>
          <w:szCs w:val="28"/>
        </w:rPr>
        <w:t xml:space="preserve">Supplier undertakes to </w:t>
      </w:r>
      <w:r w:rsidR="003612D9">
        <w:rPr>
          <w:rFonts w:ascii="Calibri" w:hAnsi="Calibri" w:cs="Calibri"/>
          <w:color w:val="000000"/>
          <w:sz w:val="28"/>
          <w:szCs w:val="28"/>
        </w:rPr>
        <w:t xml:space="preserve">supply and </w:t>
      </w:r>
      <w:r w:rsidRPr="001779A4">
        <w:rPr>
          <w:rFonts w:ascii="Calibri" w:hAnsi="Calibri" w:cs="Calibri"/>
          <w:color w:val="000000"/>
          <w:sz w:val="28"/>
          <w:szCs w:val="28"/>
        </w:rPr>
        <w:t>provide MIC2 by the</w:t>
      </w:r>
      <w:r w:rsidR="00446230" w:rsidRPr="00446230">
        <w:rPr>
          <w:rFonts w:ascii="Calibri" w:hAnsi="Calibri" w:cs="Calibri"/>
          <w:sz w:val="28"/>
          <w:szCs w:val="28"/>
        </w:rPr>
        <w:t xml:space="preserve"> </w:t>
      </w:r>
      <w:r w:rsidR="00446230">
        <w:rPr>
          <w:rFonts w:ascii="Calibri" w:hAnsi="Calibri" w:cs="Calibri"/>
          <w:sz w:val="28"/>
          <w:szCs w:val="28"/>
        </w:rPr>
        <w:t>Solution</w:t>
      </w:r>
      <w:r w:rsidR="00446230" w:rsidRPr="001779A4">
        <w:rPr>
          <w:rFonts w:ascii="Calibri" w:hAnsi="Calibri" w:cs="Calibri"/>
          <w:sz w:val="28"/>
          <w:szCs w:val="28"/>
        </w:rPr>
        <w:t xml:space="preserve"> and Services</w:t>
      </w:r>
      <w:r w:rsidRPr="001779A4">
        <w:rPr>
          <w:rFonts w:ascii="Calibri" w:hAnsi="Calibri" w:cs="Calibri"/>
          <w:sz w:val="28"/>
          <w:szCs w:val="28"/>
        </w:rPr>
        <w:t xml:space="preserve"> </w:t>
      </w:r>
      <w:bookmarkStart w:id="10" w:name="_Toc300747681"/>
      <w:r w:rsidRPr="001779A4">
        <w:rPr>
          <w:rFonts w:ascii="Calibri" w:hAnsi="Calibri" w:cs="Calibri"/>
          <w:sz w:val="28"/>
          <w:szCs w:val="28"/>
        </w:rPr>
        <w:t xml:space="preserve">as detailed in specifications and prices </w:t>
      </w:r>
      <w:r w:rsidR="009D5ACB" w:rsidRPr="001779A4">
        <w:rPr>
          <w:rFonts w:ascii="Calibri" w:hAnsi="Calibri" w:cs="Calibri"/>
          <w:sz w:val="28"/>
          <w:szCs w:val="28"/>
        </w:rPr>
        <w:t>w</w:t>
      </w:r>
      <w:r w:rsidR="009D5ACB">
        <w:rPr>
          <w:rFonts w:ascii="Calibri" w:hAnsi="Calibri" w:cs="Calibri"/>
          <w:sz w:val="28"/>
          <w:szCs w:val="28"/>
        </w:rPr>
        <w:t xml:space="preserve">ithin the submitted Proposal(s) by the Supplier to MIC2 as a response to the RFP upon which the Supplier was selected as the </w:t>
      </w:r>
      <w:r w:rsidR="009D5ACB" w:rsidRPr="00996597">
        <w:rPr>
          <w:rFonts w:ascii="Calibri" w:hAnsi="Calibri" w:cs="Calibri"/>
          <w:sz w:val="28"/>
          <w:szCs w:val="28"/>
        </w:rPr>
        <w:t>winner; and according to the terms and conditions of this Contract of Adherence including its Service Level Agreement annexed hereto as Schedule (1),</w:t>
      </w:r>
      <w:r w:rsidR="009D5ACB" w:rsidRPr="001779A4">
        <w:rPr>
          <w:rFonts w:ascii="Calibri" w:hAnsi="Calibri" w:cs="Calibri"/>
          <w:sz w:val="28"/>
          <w:szCs w:val="28"/>
        </w:rPr>
        <w:t xml:space="preserve"> </w:t>
      </w:r>
      <w:r w:rsidR="009D5ACB" w:rsidRPr="001779A4">
        <w:rPr>
          <w:rFonts w:ascii="Calibri" w:hAnsi="Calibri" w:cs="Calibri"/>
          <w:sz w:val="28"/>
          <w:szCs w:val="28"/>
        </w:rPr>
        <w:lastRenderedPageBreak/>
        <w:t xml:space="preserve">and to the terms and conditions of the RFP General Document and its Appendices </w:t>
      </w:r>
      <w:r w:rsidR="009D5ACB" w:rsidRPr="00467EE9">
        <w:rPr>
          <w:rFonts w:ascii="Calibri" w:hAnsi="Calibri" w:cs="Calibri"/>
          <w:sz w:val="28"/>
          <w:szCs w:val="28"/>
        </w:rPr>
        <w:t>issued by MIC2 at the time of the RFP</w:t>
      </w:r>
      <w:r>
        <w:rPr>
          <w:rFonts w:ascii="Calibri" w:hAnsi="Calibri" w:cs="Calibri"/>
          <w:sz w:val="28"/>
          <w:szCs w:val="28"/>
        </w:rPr>
        <w:t>.</w:t>
      </w:r>
      <w:proofErr w:type="gramEnd"/>
    </w:p>
    <w:p w14:paraId="58052FA4" w14:textId="77777777" w:rsidR="00E8234A" w:rsidRPr="001779A4" w:rsidRDefault="00E8234A" w:rsidP="009D5ACB">
      <w:pPr>
        <w:spacing w:after="0" w:line="240" w:lineRule="auto"/>
        <w:jc w:val="both"/>
        <w:rPr>
          <w:rFonts w:ascii="Calibri" w:hAnsi="Calibri" w:cs="Calibri"/>
          <w:sz w:val="28"/>
          <w:szCs w:val="28"/>
        </w:rPr>
      </w:pPr>
    </w:p>
    <w:p w14:paraId="1D8833A5" w14:textId="3A3D2070" w:rsidR="004D72DE" w:rsidRPr="001779A4" w:rsidRDefault="004D72DE" w:rsidP="00446230">
      <w:pPr>
        <w:pStyle w:val="NoSpacing"/>
        <w:tabs>
          <w:tab w:val="left" w:pos="720"/>
        </w:tabs>
        <w:jc w:val="both"/>
        <w:rPr>
          <w:rFonts w:ascii="Calibri" w:hAnsi="Calibri" w:cs="Calibri"/>
          <w:b/>
          <w:bCs/>
          <w:sz w:val="28"/>
          <w:szCs w:val="28"/>
        </w:rPr>
      </w:pPr>
      <w:r w:rsidRPr="001779A4">
        <w:rPr>
          <w:rFonts w:ascii="Calibri" w:hAnsi="Calibri" w:cs="Calibri"/>
          <w:b/>
          <w:bCs/>
          <w:sz w:val="28"/>
          <w:szCs w:val="28"/>
        </w:rPr>
        <w:t xml:space="preserve">3. Order of the </w:t>
      </w:r>
      <w:r w:rsidR="00446230">
        <w:rPr>
          <w:rFonts w:ascii="Calibri" w:hAnsi="Calibri" w:cs="Calibri"/>
          <w:b/>
          <w:bCs/>
          <w:sz w:val="28"/>
          <w:szCs w:val="28"/>
        </w:rPr>
        <w:t>Solution</w:t>
      </w:r>
      <w:r w:rsidRPr="001779A4">
        <w:rPr>
          <w:rFonts w:ascii="Calibri" w:hAnsi="Calibri" w:cs="Calibri"/>
          <w:b/>
          <w:bCs/>
          <w:sz w:val="28"/>
          <w:szCs w:val="28"/>
        </w:rPr>
        <w:t xml:space="preserve"> and Services</w:t>
      </w:r>
    </w:p>
    <w:p w14:paraId="0D320D39" w14:textId="42624813" w:rsidR="004D72DE" w:rsidRPr="001779A4" w:rsidRDefault="004D72DE" w:rsidP="00446230">
      <w:pPr>
        <w:pStyle w:val="NoSpacing"/>
        <w:ind w:left="540" w:hanging="540"/>
        <w:jc w:val="both"/>
        <w:rPr>
          <w:rFonts w:ascii="Calibri" w:hAnsi="Calibri" w:cs="Calibri"/>
          <w:sz w:val="28"/>
          <w:szCs w:val="28"/>
        </w:rPr>
      </w:pPr>
      <w:r w:rsidRPr="001779A4">
        <w:rPr>
          <w:rFonts w:ascii="Calibri" w:hAnsi="Calibri" w:cs="Calibri"/>
          <w:b/>
          <w:bCs/>
          <w:sz w:val="28"/>
          <w:szCs w:val="28"/>
        </w:rPr>
        <w:t>3.1.</w:t>
      </w:r>
      <w:r w:rsidRPr="001779A4">
        <w:rPr>
          <w:rFonts w:ascii="Calibri" w:hAnsi="Calibri" w:cs="Calibri"/>
          <w:sz w:val="28"/>
          <w:szCs w:val="28"/>
        </w:rPr>
        <w:tab/>
        <w:t xml:space="preserve">MIC2 shall issue a written Purchase Order(s) to the Supplier to order the </w:t>
      </w:r>
      <w:r w:rsidR="00446230">
        <w:rPr>
          <w:rFonts w:ascii="Calibri" w:hAnsi="Calibri" w:cs="Calibri"/>
          <w:sz w:val="28"/>
          <w:szCs w:val="28"/>
        </w:rPr>
        <w:t>Solution</w:t>
      </w:r>
      <w:r w:rsidR="00446230" w:rsidRPr="001779A4">
        <w:rPr>
          <w:rFonts w:ascii="Calibri" w:hAnsi="Calibri" w:cs="Calibri"/>
          <w:sz w:val="28"/>
          <w:szCs w:val="28"/>
        </w:rPr>
        <w:t xml:space="preserve"> and Services </w:t>
      </w:r>
      <w:r w:rsidRPr="001779A4">
        <w:rPr>
          <w:rFonts w:ascii="Calibri" w:hAnsi="Calibri" w:cs="Calibri"/>
          <w:sz w:val="28"/>
          <w:szCs w:val="28"/>
        </w:rPr>
        <w:t xml:space="preserve">(Hereinafter referred to as the </w:t>
      </w:r>
      <w:r w:rsidRPr="001779A4">
        <w:rPr>
          <w:rFonts w:ascii="Calibri" w:hAnsi="Calibri" w:cs="Calibri"/>
          <w:b/>
          <w:bCs/>
          <w:sz w:val="28"/>
          <w:szCs w:val="28"/>
        </w:rPr>
        <w:t>“Purchase Order(s)”</w:t>
      </w:r>
      <w:r w:rsidRPr="001779A4">
        <w:rPr>
          <w:rFonts w:ascii="Calibri" w:hAnsi="Calibri" w:cs="Calibri"/>
          <w:sz w:val="28"/>
          <w:szCs w:val="28"/>
        </w:rPr>
        <w:t>).</w:t>
      </w:r>
    </w:p>
    <w:p w14:paraId="5431F3BC" w14:textId="77777777" w:rsidR="004D72DE" w:rsidRPr="001779A4" w:rsidRDefault="004D72DE" w:rsidP="004D72DE">
      <w:pPr>
        <w:pStyle w:val="NoSpacing"/>
        <w:ind w:left="540" w:hanging="540"/>
        <w:jc w:val="both"/>
        <w:rPr>
          <w:rFonts w:ascii="Calibri" w:hAnsi="Calibri" w:cs="Calibri"/>
          <w:sz w:val="28"/>
          <w:szCs w:val="28"/>
        </w:rPr>
      </w:pPr>
    </w:p>
    <w:p w14:paraId="1B605DB3" w14:textId="2FED97B7" w:rsidR="004D72DE" w:rsidRPr="001779A4" w:rsidRDefault="004D72DE" w:rsidP="005F6C86">
      <w:pPr>
        <w:pStyle w:val="NoSpacing"/>
        <w:ind w:left="540" w:hanging="540"/>
        <w:jc w:val="both"/>
        <w:rPr>
          <w:rFonts w:ascii="Calibri" w:eastAsia="Times New Roman" w:hAnsi="Calibri" w:cs="Calibri"/>
          <w:sz w:val="28"/>
          <w:szCs w:val="28"/>
          <w:lang w:eastAsia="ko-KR"/>
        </w:rPr>
      </w:pPr>
      <w:r w:rsidRPr="001779A4">
        <w:rPr>
          <w:rFonts w:ascii="Calibri" w:hAnsi="Calibri" w:cs="Calibri"/>
          <w:b/>
          <w:bCs/>
          <w:sz w:val="28"/>
          <w:szCs w:val="28"/>
        </w:rPr>
        <w:t>3.2.</w:t>
      </w:r>
      <w:r w:rsidRPr="001779A4">
        <w:rPr>
          <w:rFonts w:ascii="Calibri" w:hAnsi="Calibri" w:cs="Calibri"/>
          <w:sz w:val="28"/>
          <w:szCs w:val="28"/>
        </w:rPr>
        <w:tab/>
        <w:t xml:space="preserve">The Purchase Order(s) shall be forwarded by MIC2 to Supplier </w:t>
      </w:r>
      <w:r w:rsidRPr="001779A4">
        <w:rPr>
          <w:rFonts w:ascii="Calibri" w:eastAsia="Times New Roman" w:hAnsi="Calibri" w:cs="Calibri"/>
          <w:sz w:val="28"/>
          <w:szCs w:val="28"/>
          <w:lang w:eastAsia="ko-KR"/>
        </w:rPr>
        <w:t>through an email on the following email address: ……………………………</w:t>
      </w:r>
    </w:p>
    <w:p w14:paraId="2C0C5219" w14:textId="61DFE745" w:rsidR="004D72DE" w:rsidRPr="001779A4" w:rsidRDefault="004D72DE" w:rsidP="004D72DE">
      <w:pPr>
        <w:pStyle w:val="NoSpacing"/>
        <w:jc w:val="both"/>
        <w:rPr>
          <w:rFonts w:ascii="Calibri" w:hAnsi="Calibri" w:cs="Calibri"/>
          <w:sz w:val="28"/>
          <w:szCs w:val="28"/>
        </w:rPr>
      </w:pPr>
    </w:p>
    <w:p w14:paraId="6FB649D1" w14:textId="5260D351" w:rsidR="004D72DE" w:rsidRPr="001779A4" w:rsidRDefault="004D72DE" w:rsidP="00540EB7">
      <w:pPr>
        <w:pStyle w:val="NoSpacing"/>
        <w:jc w:val="both"/>
        <w:rPr>
          <w:rFonts w:ascii="Calibri" w:hAnsi="Calibri" w:cs="Calibri"/>
          <w:b/>
          <w:bCs/>
          <w:sz w:val="28"/>
          <w:szCs w:val="28"/>
        </w:rPr>
      </w:pPr>
      <w:bookmarkStart w:id="11" w:name="_Toc300747691"/>
      <w:bookmarkEnd w:id="10"/>
      <w:r w:rsidRPr="001779A4">
        <w:rPr>
          <w:rFonts w:ascii="Calibri" w:hAnsi="Calibri" w:cs="Calibri"/>
          <w:b/>
          <w:bCs/>
          <w:sz w:val="28"/>
          <w:szCs w:val="28"/>
        </w:rPr>
        <w:t>4.</w:t>
      </w:r>
      <w:bookmarkEnd w:id="11"/>
      <w:r w:rsidRPr="001779A4">
        <w:rPr>
          <w:rFonts w:ascii="Calibri" w:hAnsi="Calibri" w:cs="Calibri"/>
          <w:b/>
          <w:bCs/>
          <w:sz w:val="28"/>
          <w:szCs w:val="28"/>
        </w:rPr>
        <w:t xml:space="preserve"> </w:t>
      </w:r>
      <w:r w:rsidR="00540EB7">
        <w:rPr>
          <w:rFonts w:ascii="Calibri" w:hAnsi="Calibri" w:cs="Calibri"/>
          <w:b/>
          <w:bCs/>
          <w:sz w:val="28"/>
          <w:szCs w:val="28"/>
        </w:rPr>
        <w:t>Supply</w:t>
      </w:r>
      <w:r w:rsidRPr="001779A4">
        <w:rPr>
          <w:rFonts w:ascii="Calibri" w:hAnsi="Calibri" w:cs="Calibri"/>
          <w:b/>
          <w:bCs/>
          <w:sz w:val="28"/>
          <w:szCs w:val="28"/>
        </w:rPr>
        <w:t xml:space="preserve"> and </w:t>
      </w:r>
      <w:r w:rsidR="00540EB7">
        <w:rPr>
          <w:rFonts w:ascii="Calibri" w:hAnsi="Calibri" w:cs="Calibri"/>
          <w:b/>
          <w:bCs/>
          <w:sz w:val="28"/>
          <w:szCs w:val="28"/>
        </w:rPr>
        <w:t>Provision</w:t>
      </w:r>
      <w:r w:rsidRPr="001779A4">
        <w:rPr>
          <w:rFonts w:ascii="Calibri" w:hAnsi="Calibri" w:cs="Calibri"/>
          <w:b/>
          <w:bCs/>
          <w:sz w:val="28"/>
          <w:szCs w:val="28"/>
        </w:rPr>
        <w:t xml:space="preserve"> of the</w:t>
      </w:r>
      <w:r w:rsidRPr="001779A4">
        <w:rPr>
          <w:rFonts w:ascii="Calibri" w:hAnsi="Calibri" w:cs="Calibri"/>
          <w:sz w:val="28"/>
          <w:szCs w:val="28"/>
        </w:rPr>
        <w:t xml:space="preserve"> </w:t>
      </w:r>
      <w:r w:rsidR="00B54DD4">
        <w:rPr>
          <w:rFonts w:ascii="Calibri" w:hAnsi="Calibri" w:cs="Calibri"/>
          <w:b/>
          <w:bCs/>
          <w:sz w:val="28"/>
          <w:szCs w:val="28"/>
        </w:rPr>
        <w:t>Solution</w:t>
      </w:r>
      <w:r w:rsidRPr="001779A4">
        <w:rPr>
          <w:rFonts w:ascii="Calibri" w:hAnsi="Calibri" w:cs="Calibri"/>
          <w:b/>
          <w:bCs/>
          <w:sz w:val="28"/>
          <w:szCs w:val="28"/>
        </w:rPr>
        <w:t xml:space="preserve"> and Services</w:t>
      </w:r>
    </w:p>
    <w:p w14:paraId="3F3AD4BB" w14:textId="59F81DDF" w:rsidR="004D72DE" w:rsidRPr="001779A4" w:rsidRDefault="004D72DE" w:rsidP="00540EB7">
      <w:pPr>
        <w:pStyle w:val="NoSpacing"/>
        <w:ind w:left="540" w:hanging="540"/>
        <w:jc w:val="both"/>
        <w:rPr>
          <w:rFonts w:ascii="Calibri" w:hAnsi="Calibri" w:cs="Calibri"/>
          <w:sz w:val="28"/>
          <w:szCs w:val="28"/>
        </w:rPr>
      </w:pPr>
      <w:r w:rsidRPr="001779A4">
        <w:rPr>
          <w:rFonts w:ascii="Calibri" w:hAnsi="Calibri" w:cs="Calibri"/>
          <w:b/>
          <w:bCs/>
          <w:sz w:val="28"/>
          <w:szCs w:val="28"/>
        </w:rPr>
        <w:t>4.1.</w:t>
      </w:r>
      <w:r w:rsidRPr="001779A4">
        <w:rPr>
          <w:rFonts w:ascii="Calibri" w:hAnsi="Calibri" w:cs="Calibri"/>
          <w:sz w:val="28"/>
          <w:szCs w:val="28"/>
        </w:rPr>
        <w:tab/>
        <w:t xml:space="preserve">Supplier undertakes to </w:t>
      </w:r>
      <w:r w:rsidR="00540EB7">
        <w:rPr>
          <w:rFonts w:ascii="Calibri" w:hAnsi="Calibri" w:cs="Calibri"/>
          <w:sz w:val="28"/>
          <w:szCs w:val="28"/>
        </w:rPr>
        <w:t xml:space="preserve">supply and </w:t>
      </w:r>
      <w:r w:rsidRPr="001779A4">
        <w:rPr>
          <w:rFonts w:ascii="Calibri" w:hAnsi="Calibri" w:cs="Calibri"/>
          <w:sz w:val="28"/>
          <w:szCs w:val="28"/>
        </w:rPr>
        <w:t xml:space="preserve">provide the </w:t>
      </w:r>
      <w:r w:rsidR="00B54DD4">
        <w:rPr>
          <w:rFonts w:ascii="Calibri" w:hAnsi="Calibri" w:cs="Calibri"/>
          <w:sz w:val="28"/>
          <w:szCs w:val="28"/>
        </w:rPr>
        <w:t>Solution</w:t>
      </w:r>
      <w:r w:rsidR="00B54DD4" w:rsidRPr="001779A4">
        <w:rPr>
          <w:rFonts w:ascii="Calibri" w:hAnsi="Calibri" w:cs="Calibri"/>
          <w:sz w:val="28"/>
          <w:szCs w:val="28"/>
        </w:rPr>
        <w:t xml:space="preserve"> and Services </w:t>
      </w:r>
      <w:r w:rsidRPr="001779A4">
        <w:rPr>
          <w:rFonts w:ascii="Calibri" w:hAnsi="Calibri" w:cs="Calibri"/>
          <w:sz w:val="28"/>
          <w:szCs w:val="28"/>
        </w:rPr>
        <w:t>as ordered by MIC2 in the relevant Purchase Order(s) issued under this Contract of Adherence.</w:t>
      </w:r>
    </w:p>
    <w:p w14:paraId="4512AA2F" w14:textId="6A6D0C4D" w:rsidR="008645FF" w:rsidRPr="001779A4" w:rsidRDefault="004D72DE" w:rsidP="00350FE8">
      <w:pPr>
        <w:pStyle w:val="NoSpacing"/>
        <w:ind w:left="540" w:hanging="90"/>
        <w:jc w:val="both"/>
        <w:rPr>
          <w:rFonts w:ascii="Calibri" w:hAnsi="Calibri" w:cs="Calibri"/>
          <w:sz w:val="28"/>
          <w:szCs w:val="28"/>
        </w:rPr>
      </w:pPr>
      <w:r w:rsidRPr="001779A4">
        <w:rPr>
          <w:rFonts w:ascii="Calibri" w:hAnsi="Calibri" w:cs="Calibri"/>
          <w:sz w:val="28"/>
          <w:szCs w:val="28"/>
        </w:rPr>
        <w:t xml:space="preserve"> </w:t>
      </w:r>
      <w:r w:rsidRPr="00524149">
        <w:rPr>
          <w:rFonts w:ascii="Calibri" w:hAnsi="Calibri" w:cs="Calibri"/>
          <w:sz w:val="28"/>
          <w:szCs w:val="28"/>
        </w:rPr>
        <w:t>The term “</w:t>
      </w:r>
      <w:r w:rsidR="003612D9" w:rsidRPr="00524149">
        <w:rPr>
          <w:rFonts w:ascii="Calibri" w:hAnsi="Calibri" w:cs="Calibri"/>
          <w:sz w:val="28"/>
          <w:szCs w:val="28"/>
        </w:rPr>
        <w:t>supply and provide</w:t>
      </w:r>
      <w:r w:rsidRPr="00524149">
        <w:rPr>
          <w:rFonts w:ascii="Calibri" w:hAnsi="Calibri" w:cs="Calibri"/>
          <w:sz w:val="28"/>
          <w:szCs w:val="28"/>
        </w:rPr>
        <w:t xml:space="preserve">” shall mean the </w:t>
      </w:r>
      <w:r w:rsidR="00757907" w:rsidRPr="00524149">
        <w:rPr>
          <w:rFonts w:ascii="Calibri" w:hAnsi="Calibri" w:cs="Calibri"/>
          <w:sz w:val="28"/>
          <w:szCs w:val="28"/>
        </w:rPr>
        <w:t xml:space="preserve">timely </w:t>
      </w:r>
      <w:r w:rsidRPr="00524149">
        <w:rPr>
          <w:rFonts w:ascii="Calibri" w:hAnsi="Calibri" w:cs="Calibri"/>
          <w:sz w:val="28"/>
          <w:szCs w:val="28"/>
        </w:rPr>
        <w:t xml:space="preserve">supply of the </w:t>
      </w:r>
      <w:r w:rsidR="00540EB7" w:rsidRPr="00524149">
        <w:rPr>
          <w:rFonts w:ascii="Calibri" w:hAnsi="Calibri" w:cs="Calibri"/>
          <w:sz w:val="28"/>
          <w:szCs w:val="28"/>
        </w:rPr>
        <w:t>s</w:t>
      </w:r>
      <w:r w:rsidR="008645FF" w:rsidRPr="00524149">
        <w:rPr>
          <w:rFonts w:ascii="Calibri" w:hAnsi="Calibri" w:cs="Calibri"/>
          <w:sz w:val="28"/>
          <w:szCs w:val="28"/>
        </w:rPr>
        <w:t>olution</w:t>
      </w:r>
      <w:r w:rsidRPr="00524149">
        <w:rPr>
          <w:rFonts w:ascii="Calibri" w:hAnsi="Calibri" w:cs="Calibri"/>
          <w:sz w:val="28"/>
          <w:szCs w:val="28"/>
        </w:rPr>
        <w:t xml:space="preserve"> </w:t>
      </w:r>
      <w:r w:rsidRPr="00884B35">
        <w:rPr>
          <w:rFonts w:ascii="Calibri" w:hAnsi="Calibri" w:cs="Calibri"/>
          <w:sz w:val="28"/>
          <w:szCs w:val="28"/>
        </w:rPr>
        <w:t xml:space="preserve">and/or any ordered software </w:t>
      </w:r>
      <w:r w:rsidR="00524149" w:rsidRPr="00884B35">
        <w:rPr>
          <w:rFonts w:ascii="Calibri" w:hAnsi="Calibri" w:cs="Calibri"/>
          <w:sz w:val="28"/>
          <w:szCs w:val="28"/>
        </w:rPr>
        <w:t xml:space="preserve">and/or license </w:t>
      </w:r>
      <w:r w:rsidRPr="00884B35">
        <w:rPr>
          <w:rFonts w:ascii="Calibri" w:hAnsi="Calibri" w:cs="Calibri"/>
          <w:sz w:val="28"/>
          <w:szCs w:val="28"/>
        </w:rPr>
        <w:t xml:space="preserve">and the satisfactory </w:t>
      </w:r>
      <w:r w:rsidR="00757907" w:rsidRPr="00884B35">
        <w:rPr>
          <w:rFonts w:ascii="Calibri" w:hAnsi="Calibri" w:cs="Calibri"/>
          <w:sz w:val="28"/>
          <w:szCs w:val="28"/>
        </w:rPr>
        <w:t xml:space="preserve">and timely </w:t>
      </w:r>
      <w:r w:rsidRPr="00884B35">
        <w:rPr>
          <w:rFonts w:ascii="Calibri" w:hAnsi="Calibri" w:cs="Calibri"/>
          <w:sz w:val="28"/>
          <w:szCs w:val="28"/>
        </w:rPr>
        <w:t xml:space="preserve">provision of the related </w:t>
      </w:r>
      <w:r w:rsidR="000D4FF6" w:rsidRPr="00884B35">
        <w:rPr>
          <w:rFonts w:ascii="Calibri" w:hAnsi="Calibri" w:cs="Calibri"/>
          <w:sz w:val="28"/>
          <w:szCs w:val="28"/>
        </w:rPr>
        <w:t>services being</w:t>
      </w:r>
      <w:r w:rsidR="008645FF" w:rsidRPr="00884B35">
        <w:rPr>
          <w:rFonts w:ascii="Calibri" w:hAnsi="Calibri" w:cs="Calibri"/>
          <w:sz w:val="28"/>
          <w:szCs w:val="28"/>
        </w:rPr>
        <w:t xml:space="preserve"> </w:t>
      </w:r>
      <w:r w:rsidR="00884B35" w:rsidRPr="00884B35">
        <w:rPr>
          <w:rFonts w:ascii="Calibri" w:hAnsi="Calibri" w:cs="Calibri"/>
          <w:sz w:val="28"/>
          <w:szCs w:val="28"/>
        </w:rPr>
        <w:t xml:space="preserve">installation, integration, implementation, configuration, data </w:t>
      </w:r>
      <w:ins w:id="12" w:author="Abdelkarim Mehdi" w:date="2024-10-02T16:13:00Z">
        <w:r w:rsidR="00350FE8">
          <w:rPr>
            <w:rFonts w:ascii="Calibri" w:hAnsi="Calibri" w:cs="Calibri"/>
            <w:sz w:val="28"/>
            <w:szCs w:val="28"/>
          </w:rPr>
          <w:t xml:space="preserve">migration </w:t>
        </w:r>
      </w:ins>
      <w:r w:rsidR="00884B35" w:rsidRPr="00884B35">
        <w:rPr>
          <w:rFonts w:ascii="Calibri" w:hAnsi="Calibri" w:cs="Calibri"/>
          <w:sz w:val="28"/>
          <w:szCs w:val="28"/>
        </w:rPr>
        <w:t>and current processes migration</w:t>
      </w:r>
      <w:ins w:id="13" w:author="Abdelkarim Mehdi" w:date="2024-10-02T16:13:00Z">
        <w:r w:rsidR="00350FE8" w:rsidRPr="00350FE8">
          <w:rPr>
            <w:rFonts w:ascii="Calibri" w:hAnsi="Calibri" w:cs="Calibri"/>
            <w:sz w:val="28"/>
            <w:szCs w:val="28"/>
          </w:rPr>
          <w:t xml:space="preserve"> </w:t>
        </w:r>
        <w:r w:rsidR="00350FE8" w:rsidRPr="00996597">
          <w:rPr>
            <w:rFonts w:ascii="Calibri" w:hAnsi="Calibri" w:cs="Calibri"/>
            <w:sz w:val="28"/>
            <w:szCs w:val="28"/>
          </w:rPr>
          <w:t>annexed hereto as Schedule (</w:t>
        </w:r>
        <w:r w:rsidR="00350FE8">
          <w:rPr>
            <w:rFonts w:ascii="Calibri" w:hAnsi="Calibri" w:cs="Calibri"/>
            <w:sz w:val="28"/>
            <w:szCs w:val="28"/>
          </w:rPr>
          <w:t>2</w:t>
        </w:r>
        <w:r w:rsidR="00350FE8" w:rsidRPr="00996597">
          <w:rPr>
            <w:rFonts w:ascii="Calibri" w:hAnsi="Calibri" w:cs="Calibri"/>
            <w:sz w:val="28"/>
            <w:szCs w:val="28"/>
          </w:rPr>
          <w:t>)</w:t>
        </w:r>
      </w:ins>
      <w:r w:rsidR="00884B35" w:rsidRPr="00884B35">
        <w:rPr>
          <w:rFonts w:ascii="Calibri" w:hAnsi="Calibri" w:cs="Calibri"/>
          <w:sz w:val="28"/>
          <w:szCs w:val="28"/>
        </w:rPr>
        <w:t>, training, maintenance and support</w:t>
      </w:r>
      <w:r w:rsidR="000D4FF6" w:rsidRPr="00884B35">
        <w:rPr>
          <w:rFonts w:cstheme="minorHAnsi"/>
          <w:sz w:val="28"/>
          <w:szCs w:val="28"/>
        </w:rPr>
        <w:t>.</w:t>
      </w:r>
    </w:p>
    <w:p w14:paraId="49AF7627" w14:textId="26132650" w:rsidR="004D72DE" w:rsidRPr="001779A4" w:rsidRDefault="004D72DE" w:rsidP="003612D9">
      <w:pPr>
        <w:pStyle w:val="NoSpacing"/>
        <w:ind w:left="540"/>
        <w:jc w:val="both"/>
        <w:rPr>
          <w:rFonts w:ascii="Calibri" w:hAnsi="Calibri" w:cs="Calibri"/>
          <w:sz w:val="28"/>
          <w:szCs w:val="28"/>
        </w:rPr>
      </w:pPr>
      <w:r w:rsidRPr="001779A4">
        <w:rPr>
          <w:rFonts w:ascii="Calibri" w:eastAsia="Calibri" w:hAnsi="Calibri" w:cs="Calibri"/>
          <w:sz w:val="28"/>
          <w:szCs w:val="28"/>
        </w:rPr>
        <w:t>The term</w:t>
      </w:r>
      <w:r w:rsidRPr="001779A4">
        <w:rPr>
          <w:rFonts w:ascii="Calibri" w:eastAsia="Calibri" w:hAnsi="Calibri" w:cs="Calibri"/>
          <w:b/>
          <w:bCs/>
          <w:sz w:val="28"/>
          <w:szCs w:val="28"/>
        </w:rPr>
        <w:t xml:space="preserve"> “Preliminary Acceptance Certificate (PAC)”</w:t>
      </w:r>
      <w:r w:rsidRPr="001779A4">
        <w:rPr>
          <w:rFonts w:ascii="Calibri" w:eastAsia="MS Mincho" w:hAnsi="Calibri" w:cs="Calibri"/>
          <w:bCs/>
          <w:sz w:val="28"/>
          <w:szCs w:val="28"/>
        </w:rPr>
        <w:t xml:space="preserve"> shall mean </w:t>
      </w:r>
      <w:r w:rsidRPr="001779A4">
        <w:rPr>
          <w:rFonts w:ascii="Calibri" w:eastAsia="MS Mincho" w:hAnsi="Calibri" w:cs="Calibri"/>
          <w:sz w:val="28"/>
          <w:szCs w:val="28"/>
        </w:rPr>
        <w:t xml:space="preserve">a preliminary certificate issued by MIC2 evidencing that the </w:t>
      </w:r>
      <w:r w:rsidR="003612D9">
        <w:rPr>
          <w:rFonts w:ascii="Calibri" w:hAnsi="Calibri" w:cs="Calibri"/>
          <w:sz w:val="28"/>
          <w:szCs w:val="28"/>
        </w:rPr>
        <w:t>Solution</w:t>
      </w:r>
      <w:r w:rsidR="003612D9" w:rsidRPr="001779A4">
        <w:rPr>
          <w:rFonts w:ascii="Calibri" w:hAnsi="Calibri" w:cs="Calibri"/>
          <w:sz w:val="28"/>
          <w:szCs w:val="28"/>
        </w:rPr>
        <w:t xml:space="preserve"> and Services </w:t>
      </w:r>
      <w:r w:rsidRPr="001779A4">
        <w:rPr>
          <w:rFonts w:ascii="Calibri" w:eastAsia="MS Mincho" w:hAnsi="Calibri" w:cs="Calibri"/>
          <w:sz w:val="28"/>
          <w:szCs w:val="28"/>
        </w:rPr>
        <w:t xml:space="preserve">have been </w:t>
      </w:r>
      <w:r w:rsidR="003612D9">
        <w:rPr>
          <w:rFonts w:ascii="Calibri" w:eastAsia="MS Mincho" w:hAnsi="Calibri" w:cs="Calibri"/>
          <w:sz w:val="28"/>
          <w:szCs w:val="28"/>
        </w:rPr>
        <w:t xml:space="preserve">supplied and </w:t>
      </w:r>
      <w:r w:rsidRPr="001779A4">
        <w:rPr>
          <w:rFonts w:ascii="Calibri" w:eastAsia="MS Mincho" w:hAnsi="Calibri" w:cs="Calibri"/>
          <w:sz w:val="28"/>
          <w:szCs w:val="28"/>
        </w:rPr>
        <w:t xml:space="preserve">provided to MIC2 without </w:t>
      </w:r>
      <w:proofErr w:type="gramStart"/>
      <w:r w:rsidRPr="001779A4">
        <w:rPr>
          <w:rFonts w:ascii="Calibri" w:eastAsia="MS Mincho" w:hAnsi="Calibri" w:cs="Calibri"/>
          <w:sz w:val="28"/>
          <w:szCs w:val="28"/>
        </w:rPr>
        <w:t>being accepted</w:t>
      </w:r>
      <w:proofErr w:type="gramEnd"/>
      <w:r w:rsidRPr="001779A4">
        <w:rPr>
          <w:rFonts w:ascii="Calibri" w:eastAsia="MS Mincho" w:hAnsi="Calibri" w:cs="Calibri"/>
          <w:sz w:val="28"/>
          <w:szCs w:val="28"/>
        </w:rPr>
        <w:t xml:space="preserve"> yet by MIC2.</w:t>
      </w:r>
    </w:p>
    <w:p w14:paraId="6B549AA5" w14:textId="7F136060" w:rsidR="004D72DE" w:rsidRPr="001779A4" w:rsidRDefault="004D72DE" w:rsidP="003612D9">
      <w:pPr>
        <w:pStyle w:val="NoSpacing"/>
        <w:ind w:left="540"/>
        <w:jc w:val="both"/>
        <w:rPr>
          <w:rFonts w:ascii="Calibri" w:eastAsia="MS Mincho" w:hAnsi="Calibri" w:cs="Calibri"/>
          <w:sz w:val="28"/>
          <w:szCs w:val="28"/>
        </w:rPr>
      </w:pPr>
      <w:r w:rsidRPr="001779A4">
        <w:rPr>
          <w:rFonts w:ascii="Calibri" w:eastAsia="MS Mincho" w:hAnsi="Calibri" w:cs="Calibri"/>
          <w:bCs/>
          <w:sz w:val="28"/>
          <w:szCs w:val="28"/>
        </w:rPr>
        <w:t>The term</w:t>
      </w:r>
      <w:r w:rsidRPr="001779A4">
        <w:rPr>
          <w:rFonts w:ascii="Calibri" w:eastAsia="MS Mincho" w:hAnsi="Calibri" w:cs="Calibri"/>
          <w:b/>
          <w:sz w:val="28"/>
          <w:szCs w:val="28"/>
        </w:rPr>
        <w:t xml:space="preserve"> “Final Acceptance Certificate (FAC)” </w:t>
      </w:r>
      <w:r w:rsidRPr="001779A4">
        <w:rPr>
          <w:rFonts w:ascii="Calibri" w:eastAsia="MS Mincho" w:hAnsi="Calibri" w:cs="Calibri"/>
          <w:bCs/>
          <w:sz w:val="28"/>
          <w:szCs w:val="28"/>
        </w:rPr>
        <w:t xml:space="preserve">shall mean </w:t>
      </w:r>
      <w:r w:rsidRPr="001779A4">
        <w:rPr>
          <w:rFonts w:ascii="Calibri" w:eastAsia="MS Mincho" w:hAnsi="Calibri" w:cs="Calibri"/>
          <w:sz w:val="28"/>
          <w:szCs w:val="28"/>
        </w:rPr>
        <w:t xml:space="preserve">a certificate issued by MIC2 evidencing that the </w:t>
      </w:r>
      <w:r w:rsidR="003612D9">
        <w:rPr>
          <w:rFonts w:ascii="Calibri" w:hAnsi="Calibri" w:cs="Calibri"/>
          <w:sz w:val="28"/>
          <w:szCs w:val="28"/>
        </w:rPr>
        <w:t>Solution</w:t>
      </w:r>
      <w:r w:rsidR="003612D9" w:rsidRPr="001779A4">
        <w:rPr>
          <w:rFonts w:ascii="Calibri" w:hAnsi="Calibri" w:cs="Calibri"/>
          <w:sz w:val="28"/>
          <w:szCs w:val="28"/>
        </w:rPr>
        <w:t xml:space="preserve"> and Services </w:t>
      </w:r>
      <w:proofErr w:type="gramStart"/>
      <w:r w:rsidRPr="001779A4">
        <w:rPr>
          <w:rFonts w:ascii="Calibri" w:eastAsia="MS Mincho" w:hAnsi="Calibri" w:cs="Calibri"/>
          <w:sz w:val="28"/>
          <w:szCs w:val="28"/>
        </w:rPr>
        <w:t xml:space="preserve">have been totally </w:t>
      </w:r>
      <w:r w:rsidR="003612D9">
        <w:rPr>
          <w:rFonts w:ascii="Calibri" w:eastAsia="MS Mincho" w:hAnsi="Calibri" w:cs="Calibri"/>
          <w:sz w:val="28"/>
          <w:szCs w:val="28"/>
        </w:rPr>
        <w:t xml:space="preserve">supplied and </w:t>
      </w:r>
      <w:r w:rsidRPr="001779A4">
        <w:rPr>
          <w:rFonts w:ascii="Calibri" w:eastAsia="MS Mincho" w:hAnsi="Calibri" w:cs="Calibri"/>
          <w:sz w:val="28"/>
          <w:szCs w:val="28"/>
        </w:rPr>
        <w:t>provided to and accepted by MIC2</w:t>
      </w:r>
      <w:proofErr w:type="gramEnd"/>
      <w:r w:rsidRPr="001779A4">
        <w:rPr>
          <w:rFonts w:ascii="Calibri" w:eastAsia="MS Mincho" w:hAnsi="Calibri" w:cs="Calibri"/>
          <w:sz w:val="28"/>
          <w:szCs w:val="28"/>
        </w:rPr>
        <w:t>.</w:t>
      </w:r>
    </w:p>
    <w:p w14:paraId="27BD9C09" w14:textId="77777777" w:rsidR="004D72DE" w:rsidRPr="001779A4" w:rsidRDefault="004D72DE" w:rsidP="004D72DE">
      <w:pPr>
        <w:pStyle w:val="NoSpacing"/>
        <w:ind w:left="540" w:hanging="90"/>
        <w:jc w:val="both"/>
        <w:rPr>
          <w:rFonts w:ascii="Calibri" w:hAnsi="Calibri" w:cs="Calibri"/>
          <w:sz w:val="28"/>
          <w:szCs w:val="28"/>
        </w:rPr>
      </w:pPr>
    </w:p>
    <w:p w14:paraId="3017D4EB" w14:textId="03294591" w:rsidR="004D72DE" w:rsidRPr="001779A4" w:rsidRDefault="004D72DE" w:rsidP="00B157CF">
      <w:pPr>
        <w:pStyle w:val="NoSpacing"/>
        <w:ind w:left="540" w:hanging="540"/>
        <w:jc w:val="both"/>
        <w:rPr>
          <w:rFonts w:ascii="Calibri" w:hAnsi="Calibri" w:cs="Calibri"/>
          <w:sz w:val="28"/>
          <w:szCs w:val="28"/>
        </w:rPr>
      </w:pPr>
      <w:r w:rsidRPr="001779A4">
        <w:rPr>
          <w:rFonts w:ascii="Calibri" w:hAnsi="Calibri" w:cs="Calibri"/>
          <w:b/>
          <w:bCs/>
          <w:sz w:val="28"/>
          <w:szCs w:val="28"/>
        </w:rPr>
        <w:t>4.2.</w:t>
      </w:r>
      <w:r w:rsidRPr="001779A4">
        <w:rPr>
          <w:rFonts w:ascii="Calibri" w:hAnsi="Calibri" w:cs="Calibri"/>
          <w:sz w:val="28"/>
          <w:szCs w:val="28"/>
        </w:rPr>
        <w:tab/>
        <w:t xml:space="preserve">Supplier undertakes and warrants that the </w:t>
      </w:r>
      <w:r w:rsidR="00B157CF">
        <w:rPr>
          <w:rFonts w:ascii="Calibri" w:hAnsi="Calibri" w:cs="Calibri"/>
          <w:sz w:val="28"/>
          <w:szCs w:val="28"/>
        </w:rPr>
        <w:t>Solution</w:t>
      </w:r>
      <w:r w:rsidR="00B157CF" w:rsidRPr="001779A4">
        <w:rPr>
          <w:rFonts w:ascii="Calibri" w:hAnsi="Calibri" w:cs="Calibri"/>
          <w:sz w:val="28"/>
          <w:szCs w:val="28"/>
        </w:rPr>
        <w:t xml:space="preserve"> and Services </w:t>
      </w:r>
      <w:r w:rsidR="00B157CF">
        <w:rPr>
          <w:rFonts w:ascii="Calibri" w:hAnsi="Calibri" w:cs="Calibri"/>
          <w:sz w:val="28"/>
          <w:szCs w:val="28"/>
        </w:rPr>
        <w:t xml:space="preserve">supplied and </w:t>
      </w:r>
      <w:r w:rsidRPr="001779A4">
        <w:rPr>
          <w:rFonts w:ascii="Calibri" w:hAnsi="Calibri" w:cs="Calibri"/>
          <w:sz w:val="28"/>
          <w:szCs w:val="28"/>
        </w:rPr>
        <w:t>provided under this Contract of Adherence are:</w:t>
      </w:r>
    </w:p>
    <w:p w14:paraId="1D50186F" w14:textId="2A834B63" w:rsidR="004D72DE" w:rsidRPr="001779A4" w:rsidRDefault="004D72DE" w:rsidP="009D5ACB">
      <w:pPr>
        <w:pStyle w:val="NoSpacing"/>
        <w:numPr>
          <w:ilvl w:val="0"/>
          <w:numId w:val="2"/>
        </w:numPr>
        <w:ind w:left="810" w:hanging="270"/>
        <w:jc w:val="both"/>
        <w:rPr>
          <w:rFonts w:ascii="Calibri" w:hAnsi="Calibri" w:cs="Calibri"/>
          <w:sz w:val="28"/>
          <w:szCs w:val="28"/>
        </w:rPr>
      </w:pPr>
      <w:proofErr w:type="gramStart"/>
      <w:r w:rsidRPr="001779A4">
        <w:rPr>
          <w:rFonts w:ascii="Calibri" w:hAnsi="Calibri" w:cs="Calibri"/>
          <w:sz w:val="28"/>
          <w:szCs w:val="28"/>
        </w:rPr>
        <w:t>Conforming to all</w:t>
      </w:r>
      <w:r w:rsidR="009E3F67">
        <w:rPr>
          <w:rFonts w:ascii="Calibri" w:hAnsi="Calibri" w:cs="Calibri"/>
          <w:sz w:val="28"/>
          <w:szCs w:val="28"/>
        </w:rPr>
        <w:t xml:space="preserve"> MIC2’s required specifications, </w:t>
      </w:r>
      <w:r w:rsidRPr="001779A4">
        <w:rPr>
          <w:rFonts w:ascii="Calibri" w:hAnsi="Calibri" w:cs="Calibri"/>
          <w:sz w:val="28"/>
          <w:szCs w:val="28"/>
        </w:rPr>
        <w:t xml:space="preserve">prices </w:t>
      </w:r>
      <w:r w:rsidR="009E3F67">
        <w:rPr>
          <w:rFonts w:ascii="Calibri" w:hAnsi="Calibri" w:cs="Calibri"/>
          <w:sz w:val="28"/>
          <w:szCs w:val="28"/>
        </w:rPr>
        <w:t xml:space="preserve">and time frame </w:t>
      </w:r>
      <w:r w:rsidRPr="001779A4">
        <w:rPr>
          <w:rFonts w:ascii="Calibri" w:hAnsi="Calibri" w:cs="Calibri"/>
          <w:sz w:val="28"/>
          <w:szCs w:val="28"/>
        </w:rPr>
        <w:t xml:space="preserve">as defined in the submitted Proposal(s) </w:t>
      </w:r>
      <w:r w:rsidR="009D5ACB">
        <w:rPr>
          <w:rFonts w:ascii="Calibri" w:hAnsi="Calibri" w:cs="Calibri"/>
          <w:sz w:val="28"/>
          <w:szCs w:val="28"/>
        </w:rPr>
        <w:t>by the Supplier to MIC2 as a response to the RFP upon which the Supplier was selected as the winner</w:t>
      </w:r>
      <w:r w:rsidR="009D5ACB" w:rsidRPr="001779A4">
        <w:rPr>
          <w:rFonts w:ascii="Calibri" w:hAnsi="Calibri" w:cs="Calibri"/>
          <w:color w:val="000000"/>
          <w:sz w:val="28"/>
          <w:szCs w:val="28"/>
        </w:rPr>
        <w:t xml:space="preserve"> </w:t>
      </w:r>
      <w:r w:rsidRPr="001779A4">
        <w:rPr>
          <w:rFonts w:ascii="Calibri" w:hAnsi="Calibri" w:cs="Calibri"/>
          <w:color w:val="000000"/>
          <w:sz w:val="28"/>
          <w:szCs w:val="28"/>
        </w:rPr>
        <w:t>and/or in each of the relevant Purchase Order</w:t>
      </w:r>
      <w:r w:rsidR="0020235C">
        <w:rPr>
          <w:rFonts w:ascii="Calibri" w:hAnsi="Calibri" w:cs="Calibri"/>
          <w:color w:val="000000"/>
          <w:sz w:val="28"/>
          <w:szCs w:val="28"/>
        </w:rPr>
        <w:t>(</w:t>
      </w:r>
      <w:r w:rsidRPr="001779A4">
        <w:rPr>
          <w:rFonts w:ascii="Calibri" w:hAnsi="Calibri" w:cs="Calibri"/>
          <w:color w:val="000000"/>
          <w:sz w:val="28"/>
          <w:szCs w:val="28"/>
        </w:rPr>
        <w:t>s</w:t>
      </w:r>
      <w:r w:rsidR="0020235C">
        <w:rPr>
          <w:rFonts w:ascii="Calibri" w:hAnsi="Calibri" w:cs="Calibri"/>
          <w:color w:val="000000"/>
          <w:sz w:val="28"/>
          <w:szCs w:val="28"/>
        </w:rPr>
        <w:t>)</w:t>
      </w:r>
      <w:r w:rsidRPr="001779A4">
        <w:rPr>
          <w:rFonts w:ascii="Calibri" w:hAnsi="Calibri" w:cs="Calibri"/>
          <w:color w:val="000000"/>
          <w:sz w:val="28"/>
          <w:szCs w:val="28"/>
        </w:rPr>
        <w:t xml:space="preserve"> issued under this </w:t>
      </w:r>
      <w:r w:rsidRPr="001779A4">
        <w:rPr>
          <w:rFonts w:ascii="Calibri" w:hAnsi="Calibri" w:cs="Calibri"/>
          <w:sz w:val="28"/>
          <w:szCs w:val="28"/>
        </w:rPr>
        <w:t>Contract of Adherence</w:t>
      </w:r>
      <w:r w:rsidRPr="001779A4">
        <w:rPr>
          <w:rFonts w:ascii="Calibri" w:hAnsi="Calibri" w:cs="Calibri"/>
          <w:color w:val="000000"/>
          <w:sz w:val="28"/>
          <w:szCs w:val="28"/>
        </w:rPr>
        <w:t xml:space="preserve"> </w:t>
      </w:r>
      <w:r w:rsidRPr="00884B35">
        <w:rPr>
          <w:rFonts w:ascii="Calibri" w:hAnsi="Calibri" w:cs="Calibri"/>
          <w:sz w:val="28"/>
          <w:szCs w:val="28"/>
        </w:rPr>
        <w:t>including its Service Level Agreement annexed hereto as Schedule (</w:t>
      </w:r>
      <w:r w:rsidR="009D5ACB" w:rsidRPr="00884B35">
        <w:rPr>
          <w:rFonts w:ascii="Calibri" w:hAnsi="Calibri" w:cs="Calibri"/>
          <w:sz w:val="28"/>
          <w:szCs w:val="28"/>
        </w:rPr>
        <w:t>1,</w:t>
      </w:r>
      <w:r w:rsidRPr="00884B35">
        <w:rPr>
          <w:rFonts w:ascii="Calibri" w:hAnsi="Calibri" w:cs="Calibri"/>
          <w:sz w:val="28"/>
          <w:szCs w:val="28"/>
        </w:rPr>
        <w:t xml:space="preserve">) and to the terms and conditions of the RFP General Document and its Appendices </w:t>
      </w:r>
      <w:r w:rsidR="009D5ACB" w:rsidRPr="00884B35">
        <w:rPr>
          <w:rFonts w:ascii="Calibri" w:hAnsi="Calibri" w:cs="Calibri"/>
          <w:sz w:val="28"/>
          <w:szCs w:val="28"/>
        </w:rPr>
        <w:t>issued</w:t>
      </w:r>
      <w:r w:rsidR="009D5ACB" w:rsidRPr="00467EE9">
        <w:rPr>
          <w:rFonts w:ascii="Calibri" w:hAnsi="Calibri" w:cs="Calibri"/>
          <w:sz w:val="28"/>
          <w:szCs w:val="28"/>
        </w:rPr>
        <w:t xml:space="preserve"> by MIC2 at the time of the RFP</w:t>
      </w:r>
      <w:r w:rsidR="009D5ACB">
        <w:rPr>
          <w:rFonts w:ascii="Calibri" w:hAnsi="Calibri" w:cs="Calibri"/>
          <w:sz w:val="28"/>
          <w:szCs w:val="28"/>
        </w:rPr>
        <w:t>.</w:t>
      </w:r>
      <w:proofErr w:type="gramEnd"/>
    </w:p>
    <w:p w14:paraId="24C624BB" w14:textId="77777777" w:rsidR="004D72DE" w:rsidRPr="001779A4" w:rsidRDefault="004D72DE" w:rsidP="00A04F8A">
      <w:pPr>
        <w:pStyle w:val="NoSpacing"/>
        <w:numPr>
          <w:ilvl w:val="0"/>
          <w:numId w:val="2"/>
        </w:numPr>
        <w:ind w:left="810" w:hanging="270"/>
        <w:jc w:val="both"/>
        <w:rPr>
          <w:rFonts w:ascii="Calibri" w:hAnsi="Calibri" w:cs="Calibri"/>
          <w:sz w:val="28"/>
          <w:szCs w:val="28"/>
        </w:rPr>
      </w:pPr>
      <w:r w:rsidRPr="001779A4">
        <w:rPr>
          <w:rFonts w:ascii="Calibri" w:hAnsi="Calibri" w:cs="Calibri"/>
          <w:sz w:val="28"/>
          <w:szCs w:val="28"/>
        </w:rPr>
        <w:t>Free of any defect whether apparent or hidden.</w:t>
      </w:r>
    </w:p>
    <w:p w14:paraId="360286A7" w14:textId="58DCB149" w:rsidR="004D72DE" w:rsidRDefault="004D72DE" w:rsidP="00CC17B7">
      <w:pPr>
        <w:pStyle w:val="NoSpacing"/>
        <w:jc w:val="both"/>
        <w:rPr>
          <w:rFonts w:ascii="Calibri" w:hAnsi="Calibri" w:cs="Calibri"/>
          <w:sz w:val="28"/>
          <w:szCs w:val="28"/>
        </w:rPr>
      </w:pPr>
    </w:p>
    <w:p w14:paraId="258A1F61" w14:textId="77777777" w:rsidR="00E8234A" w:rsidRPr="001779A4" w:rsidRDefault="00E8234A" w:rsidP="00CC17B7">
      <w:pPr>
        <w:pStyle w:val="NoSpacing"/>
        <w:jc w:val="both"/>
        <w:rPr>
          <w:rFonts w:ascii="Calibri" w:hAnsi="Calibri" w:cs="Calibri"/>
          <w:sz w:val="28"/>
          <w:szCs w:val="28"/>
        </w:rPr>
      </w:pPr>
    </w:p>
    <w:p w14:paraId="3CEF9687" w14:textId="77777777" w:rsidR="00137779" w:rsidRDefault="004D72DE" w:rsidP="00137779">
      <w:pPr>
        <w:pStyle w:val="NoSpacing"/>
        <w:ind w:left="540" w:hanging="540"/>
        <w:jc w:val="both"/>
        <w:rPr>
          <w:rFonts w:ascii="Calibri" w:eastAsia="Times New Roman" w:hAnsi="Calibri" w:cs="Calibri"/>
          <w:sz w:val="28"/>
          <w:szCs w:val="28"/>
        </w:rPr>
      </w:pPr>
      <w:r w:rsidRPr="001779A4">
        <w:rPr>
          <w:rFonts w:ascii="Calibri" w:eastAsia="Times New Roman" w:hAnsi="Calibri" w:cs="Calibri"/>
          <w:b/>
          <w:bCs/>
          <w:sz w:val="28"/>
          <w:szCs w:val="28"/>
        </w:rPr>
        <w:lastRenderedPageBreak/>
        <w:t>4.3.</w:t>
      </w:r>
      <w:r w:rsidRPr="001779A4">
        <w:rPr>
          <w:rFonts w:ascii="Calibri" w:eastAsia="Times New Roman" w:hAnsi="Calibri" w:cs="Calibri"/>
          <w:sz w:val="28"/>
          <w:szCs w:val="28"/>
        </w:rPr>
        <w:t xml:space="preserve"> A penalty amounting to 0.5% of the total amount of each of the relevant Purchase Order</w:t>
      </w:r>
      <w:r w:rsidR="006D1B28">
        <w:rPr>
          <w:rFonts w:ascii="Calibri" w:eastAsia="Times New Roman" w:hAnsi="Calibri" w:cs="Calibri"/>
          <w:sz w:val="28"/>
          <w:szCs w:val="28"/>
        </w:rPr>
        <w:t>(</w:t>
      </w:r>
      <w:r w:rsidRPr="001779A4">
        <w:rPr>
          <w:rFonts w:ascii="Calibri" w:eastAsia="Times New Roman" w:hAnsi="Calibri" w:cs="Calibri"/>
          <w:sz w:val="28"/>
          <w:szCs w:val="28"/>
        </w:rPr>
        <w:t>s</w:t>
      </w:r>
      <w:r w:rsidR="006D1B28">
        <w:rPr>
          <w:rFonts w:ascii="Calibri" w:eastAsia="Times New Roman" w:hAnsi="Calibri" w:cs="Calibri"/>
          <w:sz w:val="28"/>
          <w:szCs w:val="28"/>
        </w:rPr>
        <w:t>)</w:t>
      </w:r>
      <w:r w:rsidRPr="001779A4">
        <w:rPr>
          <w:rFonts w:ascii="Calibri" w:eastAsia="Times New Roman" w:hAnsi="Calibri" w:cs="Calibri"/>
          <w:sz w:val="28"/>
          <w:szCs w:val="28"/>
        </w:rPr>
        <w:t xml:space="preserve"> shall be applied on Supplier to the benefit of MIC2 for each five (</w:t>
      </w:r>
      <w:proofErr w:type="gramStart"/>
      <w:r w:rsidRPr="001779A4">
        <w:rPr>
          <w:rFonts w:ascii="Calibri" w:eastAsia="Times New Roman" w:hAnsi="Calibri" w:cs="Calibri"/>
          <w:sz w:val="28"/>
          <w:szCs w:val="28"/>
        </w:rPr>
        <w:t>5) calendar</w:t>
      </w:r>
      <w:proofErr w:type="gramEnd"/>
      <w:r w:rsidRPr="001779A4">
        <w:rPr>
          <w:rFonts w:ascii="Calibri" w:eastAsia="Times New Roman" w:hAnsi="Calibri" w:cs="Calibri"/>
          <w:sz w:val="28"/>
          <w:szCs w:val="28"/>
        </w:rPr>
        <w:t xml:space="preserve"> days of delay in the </w:t>
      </w:r>
      <w:r w:rsidR="007D6AD4">
        <w:rPr>
          <w:rFonts w:ascii="Calibri" w:eastAsia="Times New Roman" w:hAnsi="Calibri" w:cs="Calibri"/>
          <w:sz w:val="28"/>
          <w:szCs w:val="28"/>
        </w:rPr>
        <w:t xml:space="preserve">supply and </w:t>
      </w:r>
      <w:r w:rsidRPr="001779A4">
        <w:rPr>
          <w:rFonts w:ascii="Calibri" w:eastAsia="Times New Roman" w:hAnsi="Calibri" w:cs="Calibri"/>
          <w:sz w:val="28"/>
          <w:szCs w:val="28"/>
        </w:rPr>
        <w:t>provision of the</w:t>
      </w:r>
      <w:r w:rsidRPr="001779A4">
        <w:rPr>
          <w:rFonts w:ascii="Calibri" w:hAnsi="Calibri" w:cs="Calibri"/>
          <w:sz w:val="28"/>
          <w:szCs w:val="28"/>
        </w:rPr>
        <w:t xml:space="preserve"> </w:t>
      </w:r>
      <w:r w:rsidR="007D6AD4">
        <w:rPr>
          <w:rFonts w:ascii="Calibri" w:hAnsi="Calibri" w:cs="Calibri"/>
          <w:sz w:val="28"/>
          <w:szCs w:val="28"/>
        </w:rPr>
        <w:t>Solution</w:t>
      </w:r>
      <w:r w:rsidR="007D6AD4" w:rsidRPr="001779A4">
        <w:rPr>
          <w:rFonts w:ascii="Calibri" w:hAnsi="Calibri" w:cs="Calibri"/>
          <w:sz w:val="28"/>
          <w:szCs w:val="28"/>
        </w:rPr>
        <w:t xml:space="preserve"> and Services</w:t>
      </w:r>
      <w:r w:rsidRPr="001779A4">
        <w:rPr>
          <w:rFonts w:ascii="Calibri" w:eastAsia="Times New Roman" w:hAnsi="Calibri" w:cs="Calibri"/>
          <w:sz w:val="28"/>
          <w:szCs w:val="28"/>
        </w:rPr>
        <w:t xml:space="preserve">. </w:t>
      </w:r>
    </w:p>
    <w:p w14:paraId="3460E381" w14:textId="458C92FC" w:rsidR="006D1B28" w:rsidRPr="00137779" w:rsidRDefault="006D1B28" w:rsidP="00137779">
      <w:pPr>
        <w:pStyle w:val="NoSpacing"/>
        <w:ind w:left="540"/>
        <w:jc w:val="both"/>
        <w:rPr>
          <w:rFonts w:ascii="Calibri" w:eastAsia="Times New Roman" w:hAnsi="Calibri" w:cs="Calibri"/>
          <w:sz w:val="28"/>
          <w:szCs w:val="28"/>
        </w:rPr>
      </w:pPr>
      <w:proofErr w:type="gramStart"/>
      <w:r w:rsidRPr="00467EE9">
        <w:rPr>
          <w:rFonts w:ascii="Calibri" w:eastAsia="Times New Roman" w:hAnsi="Calibri" w:cs="Calibri"/>
          <w:sz w:val="28"/>
          <w:szCs w:val="28"/>
        </w:rPr>
        <w:t>Such penalty amount shall be cumulative and shall be automatically deducted by MIC2 from the amount due to Supplier without the need for any legal claim or action, however it shall not exceed in no event an amount of 10% of the relevant delayed Purchase Order(s)</w:t>
      </w:r>
      <w:r>
        <w:rPr>
          <w:rFonts w:ascii="Calibri" w:eastAsia="Times New Roman" w:hAnsi="Calibri" w:cs="Calibri"/>
          <w:sz w:val="28"/>
          <w:szCs w:val="28"/>
        </w:rPr>
        <w:t xml:space="preserve">, whereas in such case (exceeding 10 %) the </w:t>
      </w:r>
      <w:r w:rsidRPr="00884B35">
        <w:rPr>
          <w:rFonts w:ascii="Calibri" w:eastAsia="Times New Roman" w:hAnsi="Calibri" w:cs="Calibri"/>
          <w:sz w:val="28"/>
          <w:szCs w:val="28"/>
        </w:rPr>
        <w:t>provisions of Article (8.2) and Article (8.3) herein shall apply.</w:t>
      </w:r>
      <w:proofErr w:type="gramEnd"/>
      <w:r w:rsidRPr="00467EE9">
        <w:rPr>
          <w:rFonts w:ascii="Calibri" w:eastAsia="Times New Roman" w:hAnsi="Calibri" w:cs="Calibri"/>
          <w:sz w:val="28"/>
          <w:szCs w:val="28"/>
        </w:rPr>
        <w:t xml:space="preserve"> </w:t>
      </w:r>
    </w:p>
    <w:p w14:paraId="70AE44B0" w14:textId="77777777" w:rsidR="004D72DE" w:rsidRPr="001779A4" w:rsidRDefault="004D72DE" w:rsidP="004D72DE">
      <w:pPr>
        <w:spacing w:after="0" w:line="240" w:lineRule="auto"/>
        <w:ind w:left="540" w:hanging="540"/>
        <w:jc w:val="both"/>
        <w:rPr>
          <w:rFonts w:ascii="Calibri" w:eastAsia="Times New Roman" w:hAnsi="Calibri" w:cs="Calibri"/>
          <w:sz w:val="28"/>
          <w:szCs w:val="28"/>
        </w:rPr>
      </w:pPr>
    </w:p>
    <w:p w14:paraId="688E187C" w14:textId="77777777" w:rsidR="004D72DE" w:rsidRPr="001779A4" w:rsidRDefault="004D72DE" w:rsidP="004D72DE">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bookmarkStart w:id="14" w:name="_Ref56252911"/>
      <w:r w:rsidRPr="001779A4">
        <w:rPr>
          <w:rFonts w:ascii="Calibri" w:hAnsi="Calibri" w:cs="Calibri"/>
          <w:b/>
          <w:bCs/>
          <w:sz w:val="28"/>
          <w:szCs w:val="28"/>
        </w:rPr>
        <w:t xml:space="preserve">5. </w:t>
      </w:r>
      <w:r w:rsidRPr="003531BC">
        <w:rPr>
          <w:rFonts w:ascii="Calibri" w:hAnsi="Calibri" w:cs="Calibri"/>
          <w:b/>
          <w:bCs/>
          <w:sz w:val="28"/>
          <w:szCs w:val="28"/>
        </w:rPr>
        <w:t>Warranty, Liability</w:t>
      </w:r>
      <w:r w:rsidRPr="003531BC">
        <w:rPr>
          <w:rFonts w:ascii="Calibri" w:hAnsi="Calibri" w:cs="Calibri"/>
          <w:b/>
          <w:bCs/>
          <w:spacing w:val="-2"/>
          <w:sz w:val="28"/>
          <w:szCs w:val="28"/>
          <w:lang w:val="en-GB"/>
        </w:rPr>
        <w:t>, Indemnity and Infringement</w:t>
      </w:r>
      <w:r w:rsidRPr="001779A4">
        <w:rPr>
          <w:rFonts w:ascii="Calibri" w:hAnsi="Calibri" w:cs="Calibri"/>
          <w:b/>
          <w:bCs/>
          <w:spacing w:val="-2"/>
          <w:sz w:val="28"/>
          <w:szCs w:val="28"/>
          <w:lang w:val="en-GB"/>
        </w:rPr>
        <w:t xml:space="preserve"> </w:t>
      </w:r>
    </w:p>
    <w:p w14:paraId="0A2F44BA" w14:textId="77777777" w:rsidR="00251A74" w:rsidRPr="001779A4" w:rsidRDefault="004D72DE" w:rsidP="00251A74">
      <w:pPr>
        <w:pStyle w:val="NoSpacing"/>
        <w:ind w:left="630" w:hanging="630"/>
        <w:jc w:val="both"/>
        <w:rPr>
          <w:rFonts w:ascii="Calibri" w:hAnsi="Calibri" w:cs="Calibri"/>
          <w:sz w:val="28"/>
          <w:szCs w:val="28"/>
        </w:rPr>
      </w:pPr>
      <w:proofErr w:type="gramStart"/>
      <w:r w:rsidRPr="001779A4">
        <w:rPr>
          <w:rFonts w:ascii="Calibri" w:hAnsi="Calibri" w:cs="Calibri"/>
          <w:b/>
          <w:bCs/>
          <w:sz w:val="28"/>
          <w:szCs w:val="28"/>
        </w:rPr>
        <w:t>5.1.</w:t>
      </w:r>
      <w:r w:rsidRPr="001779A4">
        <w:rPr>
          <w:rFonts w:ascii="Calibri" w:hAnsi="Calibri" w:cs="Calibri"/>
          <w:sz w:val="28"/>
          <w:szCs w:val="28"/>
        </w:rPr>
        <w:tab/>
        <w:t>Supplier warrants at its own cost and liability that the</w:t>
      </w:r>
      <w:r w:rsidR="002A63B8">
        <w:rPr>
          <w:rFonts w:ascii="Calibri" w:hAnsi="Calibri" w:cs="Calibri"/>
          <w:sz w:val="28"/>
          <w:szCs w:val="28"/>
        </w:rPr>
        <w:t xml:space="preserve"> Solution</w:t>
      </w:r>
      <w:r w:rsidR="002A63B8" w:rsidRPr="001779A4">
        <w:rPr>
          <w:rFonts w:ascii="Calibri" w:hAnsi="Calibri" w:cs="Calibri"/>
          <w:sz w:val="28"/>
          <w:szCs w:val="28"/>
        </w:rPr>
        <w:t xml:space="preserve"> and Services</w:t>
      </w:r>
      <w:r w:rsidRPr="001779A4">
        <w:rPr>
          <w:rFonts w:ascii="Calibri" w:hAnsi="Calibri" w:cs="Calibri"/>
          <w:sz w:val="28"/>
          <w:szCs w:val="28"/>
        </w:rPr>
        <w:t xml:space="preserve"> </w:t>
      </w:r>
      <w:r w:rsidR="00BD3114">
        <w:rPr>
          <w:rFonts w:ascii="Calibri" w:hAnsi="Calibri" w:cs="Calibri"/>
          <w:sz w:val="28"/>
          <w:szCs w:val="28"/>
        </w:rPr>
        <w:t xml:space="preserve">are timely </w:t>
      </w:r>
      <w:r w:rsidR="002A63B8">
        <w:rPr>
          <w:rFonts w:ascii="Calibri" w:hAnsi="Calibri" w:cs="Calibri"/>
          <w:sz w:val="28"/>
          <w:szCs w:val="28"/>
        </w:rPr>
        <w:t xml:space="preserve">supplied and </w:t>
      </w:r>
      <w:r w:rsidRPr="001779A4">
        <w:rPr>
          <w:rFonts w:ascii="Calibri" w:hAnsi="Calibri" w:cs="Calibri"/>
          <w:sz w:val="28"/>
          <w:szCs w:val="28"/>
        </w:rPr>
        <w:t xml:space="preserve">provided under this Contract of Adherence </w:t>
      </w:r>
      <w:r w:rsidR="00BD3114">
        <w:rPr>
          <w:rFonts w:ascii="Calibri" w:hAnsi="Calibri" w:cs="Calibri"/>
          <w:sz w:val="28"/>
          <w:szCs w:val="28"/>
        </w:rPr>
        <w:t xml:space="preserve">and </w:t>
      </w:r>
      <w:r w:rsidRPr="001779A4">
        <w:rPr>
          <w:rFonts w:ascii="Calibri" w:hAnsi="Calibri" w:cs="Calibri"/>
          <w:sz w:val="28"/>
          <w:szCs w:val="28"/>
        </w:rPr>
        <w:t xml:space="preserve">conforming to the </w:t>
      </w:r>
      <w:r w:rsidRPr="001779A4">
        <w:rPr>
          <w:rFonts w:ascii="Calibri" w:hAnsi="Calibri" w:cs="Calibri"/>
          <w:color w:val="000000"/>
          <w:sz w:val="28"/>
          <w:szCs w:val="28"/>
        </w:rPr>
        <w:t xml:space="preserve">specifications and prices listed in the </w:t>
      </w:r>
      <w:r w:rsidRPr="001779A4">
        <w:rPr>
          <w:rFonts w:ascii="Calibri" w:hAnsi="Calibri" w:cs="Calibri"/>
          <w:sz w:val="28"/>
          <w:szCs w:val="28"/>
        </w:rPr>
        <w:t xml:space="preserve">submitted Proposal(s) </w:t>
      </w:r>
      <w:r w:rsidR="00251A74">
        <w:rPr>
          <w:rFonts w:ascii="Calibri" w:hAnsi="Calibri" w:cs="Calibri"/>
          <w:sz w:val="28"/>
          <w:szCs w:val="28"/>
        </w:rPr>
        <w:t>by the Supplier to MIC2 as a response to the RFP upon which the Supplier was selected as the winner</w:t>
      </w:r>
      <w:r w:rsidR="00251A74" w:rsidRPr="001779A4">
        <w:rPr>
          <w:rFonts w:ascii="Calibri" w:hAnsi="Calibri" w:cs="Calibri"/>
          <w:color w:val="000000"/>
          <w:sz w:val="28"/>
          <w:szCs w:val="28"/>
        </w:rPr>
        <w:t xml:space="preserve"> </w:t>
      </w:r>
      <w:r w:rsidRPr="001779A4">
        <w:rPr>
          <w:rFonts w:ascii="Calibri" w:hAnsi="Calibri" w:cs="Calibri"/>
          <w:color w:val="000000"/>
          <w:sz w:val="28"/>
          <w:szCs w:val="28"/>
        </w:rPr>
        <w:t xml:space="preserve">and/or in the relevant Purchase Order(s) placed by MIC2, and </w:t>
      </w:r>
      <w:r w:rsidR="00BD3114">
        <w:rPr>
          <w:rFonts w:ascii="Calibri" w:hAnsi="Calibri" w:cs="Calibri"/>
          <w:color w:val="000000"/>
          <w:sz w:val="28"/>
          <w:szCs w:val="28"/>
        </w:rPr>
        <w:t xml:space="preserve">timely </w:t>
      </w:r>
      <w:r w:rsidRPr="001779A4">
        <w:rPr>
          <w:rFonts w:ascii="Calibri" w:hAnsi="Calibri" w:cs="Calibri"/>
          <w:color w:val="000000"/>
          <w:sz w:val="28"/>
          <w:szCs w:val="28"/>
        </w:rPr>
        <w:t xml:space="preserve">executed under the terms and conditions of this </w:t>
      </w:r>
      <w:r w:rsidRPr="001779A4">
        <w:rPr>
          <w:rFonts w:ascii="Calibri" w:hAnsi="Calibri" w:cs="Calibri"/>
          <w:sz w:val="28"/>
          <w:szCs w:val="28"/>
        </w:rPr>
        <w:t xml:space="preserve">Contract of Adherence </w:t>
      </w:r>
      <w:r w:rsidRPr="001B1847">
        <w:rPr>
          <w:rFonts w:ascii="Calibri" w:hAnsi="Calibri" w:cs="Calibri"/>
          <w:sz w:val="28"/>
          <w:szCs w:val="28"/>
        </w:rPr>
        <w:t>including its Service Level Agreement annexed hereto as Schedule (</w:t>
      </w:r>
      <w:r w:rsidR="00251A74" w:rsidRPr="001B1847">
        <w:rPr>
          <w:rFonts w:ascii="Calibri" w:hAnsi="Calibri" w:cs="Calibri"/>
          <w:sz w:val="28"/>
          <w:szCs w:val="28"/>
        </w:rPr>
        <w:t>1</w:t>
      </w:r>
      <w:r w:rsidRPr="001B1847">
        <w:rPr>
          <w:rFonts w:ascii="Calibri" w:hAnsi="Calibri" w:cs="Calibri"/>
          <w:sz w:val="28"/>
          <w:szCs w:val="28"/>
        </w:rPr>
        <w:t>)</w:t>
      </w:r>
      <w:r w:rsidR="00251A74" w:rsidRPr="001B1847">
        <w:rPr>
          <w:rFonts w:ascii="Calibri" w:hAnsi="Calibri" w:cs="Calibri"/>
          <w:sz w:val="28"/>
          <w:szCs w:val="28"/>
        </w:rPr>
        <w:t>,</w:t>
      </w:r>
      <w:r w:rsidRPr="001B1847">
        <w:rPr>
          <w:rFonts w:ascii="Calibri" w:hAnsi="Calibri" w:cs="Calibri"/>
          <w:sz w:val="28"/>
          <w:szCs w:val="28"/>
        </w:rPr>
        <w:t xml:space="preserve"> and to the terms and conditions of the RFP General Document and its Appendices </w:t>
      </w:r>
      <w:r w:rsidR="00251A74" w:rsidRPr="001B1847">
        <w:rPr>
          <w:rFonts w:ascii="Calibri" w:hAnsi="Calibri" w:cs="Calibri"/>
          <w:sz w:val="28"/>
          <w:szCs w:val="28"/>
        </w:rPr>
        <w:t>issued by MIC2 at the time of the RFP.</w:t>
      </w:r>
      <w:proofErr w:type="gramEnd"/>
    </w:p>
    <w:p w14:paraId="0913CEAC" w14:textId="45F2AEF8" w:rsidR="004D72DE" w:rsidRPr="001779A4" w:rsidRDefault="004D72DE" w:rsidP="00251A74">
      <w:pPr>
        <w:spacing w:after="0" w:line="240" w:lineRule="auto"/>
        <w:ind w:left="540" w:hanging="540"/>
        <w:jc w:val="both"/>
        <w:rPr>
          <w:rFonts w:ascii="Calibri" w:hAnsi="Calibri" w:cs="Calibri"/>
          <w:sz w:val="28"/>
          <w:szCs w:val="28"/>
        </w:rPr>
      </w:pPr>
    </w:p>
    <w:p w14:paraId="57EC55F4" w14:textId="663C1C84" w:rsidR="004D72DE" w:rsidRPr="001779A4" w:rsidRDefault="004D72DE" w:rsidP="002A63B8">
      <w:pPr>
        <w:spacing w:after="0" w:line="240" w:lineRule="auto"/>
        <w:ind w:left="540" w:hanging="540"/>
        <w:contextualSpacing/>
        <w:jc w:val="both"/>
        <w:rPr>
          <w:rFonts w:ascii="Calibri" w:hAnsi="Calibri" w:cs="Calibri"/>
          <w:sz w:val="28"/>
          <w:szCs w:val="28"/>
        </w:rPr>
      </w:pPr>
      <w:r w:rsidRPr="001779A4">
        <w:rPr>
          <w:rFonts w:ascii="Calibri" w:hAnsi="Calibri" w:cs="Calibri"/>
          <w:b/>
          <w:bCs/>
          <w:sz w:val="28"/>
          <w:szCs w:val="28"/>
        </w:rPr>
        <w:t>5.2.</w:t>
      </w:r>
      <w:r w:rsidRPr="001779A4">
        <w:rPr>
          <w:rFonts w:ascii="Calibri" w:hAnsi="Calibri" w:cs="Calibri"/>
          <w:sz w:val="28"/>
          <w:szCs w:val="28"/>
        </w:rPr>
        <w:tab/>
        <w:t xml:space="preserve">Supplier, its assigned personnel, and any of its employees involved directly or indirectly in the </w:t>
      </w:r>
      <w:r w:rsidR="002A63B8">
        <w:rPr>
          <w:rFonts w:ascii="Calibri" w:hAnsi="Calibri" w:cs="Calibri"/>
          <w:sz w:val="28"/>
          <w:szCs w:val="28"/>
        </w:rPr>
        <w:t xml:space="preserve">supply and </w:t>
      </w:r>
      <w:r w:rsidRPr="001779A4">
        <w:rPr>
          <w:rFonts w:ascii="Calibri" w:hAnsi="Calibri" w:cs="Calibri"/>
          <w:sz w:val="28"/>
          <w:szCs w:val="28"/>
        </w:rPr>
        <w:t xml:space="preserve">provision of the </w:t>
      </w:r>
      <w:r w:rsidR="002A63B8">
        <w:rPr>
          <w:rFonts w:ascii="Calibri" w:hAnsi="Calibri" w:cs="Calibri"/>
          <w:sz w:val="28"/>
          <w:szCs w:val="28"/>
        </w:rPr>
        <w:t>Solution</w:t>
      </w:r>
      <w:r w:rsidR="002A63B8" w:rsidRPr="001779A4">
        <w:rPr>
          <w:rFonts w:ascii="Calibri" w:hAnsi="Calibri" w:cs="Calibri"/>
          <w:sz w:val="28"/>
          <w:szCs w:val="28"/>
        </w:rPr>
        <w:t xml:space="preserve"> and Services </w:t>
      </w:r>
      <w:r w:rsidRPr="001779A4">
        <w:rPr>
          <w:rFonts w:ascii="Calibri" w:hAnsi="Calibri" w:cs="Calibri"/>
          <w:sz w:val="28"/>
          <w:szCs w:val="28"/>
        </w:rPr>
        <w:t>shall be individually and jointly responsible for the terms and conditions of this Contract of Adherence.</w:t>
      </w:r>
    </w:p>
    <w:p w14:paraId="20AA57B2" w14:textId="77777777" w:rsidR="004D72DE" w:rsidRPr="001779A4" w:rsidRDefault="004D72DE" w:rsidP="004D72DE">
      <w:pPr>
        <w:spacing w:after="0" w:line="240" w:lineRule="auto"/>
        <w:ind w:left="540" w:hanging="540"/>
        <w:contextualSpacing/>
        <w:jc w:val="both"/>
        <w:rPr>
          <w:rFonts w:ascii="Calibri" w:hAnsi="Calibri" w:cs="Calibri"/>
          <w:sz w:val="28"/>
          <w:szCs w:val="28"/>
        </w:rPr>
      </w:pPr>
    </w:p>
    <w:p w14:paraId="41F30A47" w14:textId="60EA057B" w:rsidR="004D72DE" w:rsidRPr="001779A4" w:rsidRDefault="004D72DE" w:rsidP="002A63B8">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5.3.</w:t>
      </w:r>
      <w:r w:rsidRPr="001779A4">
        <w:rPr>
          <w:rFonts w:ascii="Calibri" w:hAnsi="Calibri" w:cs="Calibri"/>
          <w:sz w:val="28"/>
          <w:szCs w:val="28"/>
        </w:rPr>
        <w:tab/>
        <w:t xml:space="preserve">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w:t>
      </w:r>
      <w:r w:rsidR="002A63B8">
        <w:rPr>
          <w:rFonts w:ascii="Calibri" w:hAnsi="Calibri" w:cs="Calibri"/>
          <w:sz w:val="28"/>
          <w:szCs w:val="28"/>
        </w:rPr>
        <w:t xml:space="preserve">supply and </w:t>
      </w:r>
      <w:r w:rsidRPr="001779A4">
        <w:rPr>
          <w:rFonts w:ascii="Calibri" w:hAnsi="Calibri" w:cs="Calibri"/>
          <w:sz w:val="28"/>
          <w:szCs w:val="28"/>
        </w:rPr>
        <w:t xml:space="preserve">provision of the </w:t>
      </w:r>
      <w:r w:rsidR="002A63B8">
        <w:rPr>
          <w:rFonts w:ascii="Calibri" w:hAnsi="Calibri" w:cs="Calibri"/>
          <w:sz w:val="28"/>
          <w:szCs w:val="28"/>
        </w:rPr>
        <w:t>Solution</w:t>
      </w:r>
      <w:r w:rsidR="002A63B8" w:rsidRPr="001779A4">
        <w:rPr>
          <w:rFonts w:ascii="Calibri" w:hAnsi="Calibri" w:cs="Calibri"/>
          <w:sz w:val="28"/>
          <w:szCs w:val="28"/>
        </w:rPr>
        <w:t xml:space="preserve"> and Services </w:t>
      </w:r>
      <w:r w:rsidRPr="001779A4">
        <w:rPr>
          <w:rFonts w:ascii="Calibri" w:hAnsi="Calibri" w:cs="Calibri"/>
          <w:sz w:val="28"/>
          <w:szCs w:val="28"/>
        </w:rPr>
        <w:t>as well as damages caused by the Supplier’s work on site.</w:t>
      </w:r>
    </w:p>
    <w:p w14:paraId="23DE0BA1" w14:textId="77777777" w:rsidR="004D72DE" w:rsidRPr="001779A4" w:rsidRDefault="004D72DE" w:rsidP="004D72DE">
      <w:pPr>
        <w:spacing w:after="0" w:line="240" w:lineRule="auto"/>
        <w:ind w:left="540" w:hanging="540"/>
        <w:jc w:val="both"/>
        <w:rPr>
          <w:rFonts w:ascii="Calibri" w:hAnsi="Calibri" w:cs="Calibri"/>
          <w:sz w:val="28"/>
          <w:szCs w:val="28"/>
        </w:rPr>
      </w:pPr>
    </w:p>
    <w:p w14:paraId="3D038C43" w14:textId="49A20B06" w:rsidR="004D72DE" w:rsidRPr="00CC17B7" w:rsidRDefault="004D72DE" w:rsidP="00336353">
      <w:pPr>
        <w:pStyle w:val="ListParagraph"/>
        <w:numPr>
          <w:ilvl w:val="1"/>
          <w:numId w:val="11"/>
        </w:numPr>
        <w:spacing w:after="0" w:line="240" w:lineRule="auto"/>
        <w:ind w:left="540" w:hanging="540"/>
        <w:jc w:val="both"/>
        <w:rPr>
          <w:rFonts w:ascii="Calibri" w:hAnsi="Calibri" w:cs="Calibri"/>
          <w:sz w:val="28"/>
          <w:szCs w:val="28"/>
        </w:rPr>
      </w:pPr>
      <w:r w:rsidRPr="00CC17B7">
        <w:rPr>
          <w:rFonts w:ascii="Calibri" w:hAnsi="Calibri" w:cs="Calibri"/>
          <w:sz w:val="28"/>
          <w:szCs w:val="28"/>
        </w:rPr>
        <w:t>Supplier shall, at its sole expense, defend any suit based upon a claim or cause of action and satisfy any judgment that may be rendered against MIC2 resulting from the works done under this Contract of Adherence.</w:t>
      </w:r>
    </w:p>
    <w:p w14:paraId="18411663" w14:textId="685AF9DA" w:rsidR="00CC17B7" w:rsidRDefault="00CC17B7" w:rsidP="00CC17B7">
      <w:pPr>
        <w:spacing w:after="0" w:line="240" w:lineRule="auto"/>
        <w:ind w:left="270"/>
        <w:jc w:val="both"/>
        <w:rPr>
          <w:rFonts w:ascii="Calibri" w:hAnsi="Calibri" w:cs="Calibri"/>
          <w:sz w:val="28"/>
          <w:szCs w:val="28"/>
        </w:rPr>
      </w:pPr>
    </w:p>
    <w:p w14:paraId="052FFD2F" w14:textId="77777777" w:rsidR="00A60D0C" w:rsidRPr="00CC17B7" w:rsidRDefault="00A60D0C" w:rsidP="00CC17B7">
      <w:pPr>
        <w:spacing w:after="0" w:line="240" w:lineRule="auto"/>
        <w:ind w:left="270"/>
        <w:jc w:val="both"/>
        <w:rPr>
          <w:rFonts w:ascii="Calibri" w:hAnsi="Calibri" w:cs="Calibri"/>
          <w:sz w:val="28"/>
          <w:szCs w:val="28"/>
        </w:rPr>
      </w:pPr>
    </w:p>
    <w:p w14:paraId="4C28C3A0" w14:textId="77777777" w:rsidR="004D72DE" w:rsidRPr="001779A4" w:rsidRDefault="004D72DE" w:rsidP="00A04F8A">
      <w:pPr>
        <w:pStyle w:val="ListParagraph"/>
        <w:numPr>
          <w:ilvl w:val="1"/>
          <w:numId w:val="11"/>
        </w:numPr>
        <w:tabs>
          <w:tab w:val="left" w:pos="540"/>
          <w:tab w:val="left" w:pos="630"/>
        </w:tabs>
        <w:spacing w:after="0" w:line="240" w:lineRule="auto"/>
        <w:ind w:hanging="990"/>
        <w:jc w:val="both"/>
        <w:rPr>
          <w:rFonts w:ascii="Calibri" w:hAnsi="Calibri" w:cs="Calibri"/>
          <w:sz w:val="28"/>
          <w:szCs w:val="28"/>
        </w:rPr>
      </w:pPr>
      <w:r w:rsidRPr="001779A4">
        <w:rPr>
          <w:rFonts w:ascii="Calibri" w:hAnsi="Calibri" w:cs="Calibri"/>
          <w:sz w:val="28"/>
          <w:szCs w:val="28"/>
        </w:rPr>
        <w:lastRenderedPageBreak/>
        <w:t>Supplier will be held liable and shall indemnify MIC2:</w:t>
      </w:r>
    </w:p>
    <w:p w14:paraId="52E5B06F" w14:textId="77777777" w:rsidR="004D72DE" w:rsidRPr="001779A4" w:rsidRDefault="004D72DE" w:rsidP="00A04F8A">
      <w:pPr>
        <w:pStyle w:val="ListParagraph"/>
        <w:numPr>
          <w:ilvl w:val="0"/>
          <w:numId w:val="5"/>
        </w:numPr>
        <w:tabs>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50AE6DF6" w14:textId="77777777" w:rsidR="004D72DE" w:rsidRPr="001779A4" w:rsidRDefault="004D72DE" w:rsidP="00A04F8A">
      <w:pPr>
        <w:pStyle w:val="ListParagraph"/>
        <w:numPr>
          <w:ilvl w:val="0"/>
          <w:numId w:val="5"/>
        </w:numPr>
        <w:tabs>
          <w:tab w:val="left" w:pos="630"/>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 xml:space="preserve">For any physical damage to the tangible property of MIC2 to the </w:t>
      </w:r>
      <w:proofErr w:type="gramStart"/>
      <w:r w:rsidRPr="001779A4">
        <w:rPr>
          <w:rFonts w:ascii="Calibri" w:hAnsi="Calibri" w:cs="Calibri"/>
          <w:sz w:val="28"/>
          <w:szCs w:val="28"/>
        </w:rPr>
        <w:t>extent</w:t>
      </w:r>
      <w:proofErr w:type="gramEnd"/>
      <w:r w:rsidRPr="001779A4">
        <w:rPr>
          <w:rFonts w:ascii="Calibri" w:hAnsi="Calibri" w:cs="Calibri"/>
          <w:sz w:val="28"/>
          <w:szCs w:val="28"/>
        </w:rPr>
        <w:t xml:space="preserve"> it is caused by the acts, misconduct, negligence and/or omission of Supplier Authorized Personnel.</w:t>
      </w:r>
    </w:p>
    <w:p w14:paraId="4EBD55D3" w14:textId="35F9F867" w:rsidR="004D72DE" w:rsidRPr="001779A4" w:rsidRDefault="004D72DE" w:rsidP="00A04F8A">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proofErr w:type="gramStart"/>
      <w:r w:rsidRPr="001779A4">
        <w:rPr>
          <w:rFonts w:ascii="Calibri" w:hAnsi="Calibri" w:cs="Calibri"/>
          <w:sz w:val="28"/>
          <w:szCs w:val="28"/>
        </w:rPr>
        <w:t xml:space="preserve">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w:t>
      </w:r>
      <w:r w:rsidR="009942B9">
        <w:rPr>
          <w:rFonts w:ascii="Calibri" w:hAnsi="Calibri" w:cs="Calibri"/>
          <w:sz w:val="28"/>
          <w:szCs w:val="28"/>
        </w:rPr>
        <w:t xml:space="preserve">supply and </w:t>
      </w:r>
      <w:r w:rsidRPr="001779A4">
        <w:rPr>
          <w:rFonts w:ascii="Calibri" w:hAnsi="Calibri" w:cs="Calibri"/>
          <w:sz w:val="28"/>
          <w:szCs w:val="28"/>
        </w:rPr>
        <w:t>provision of the</w:t>
      </w:r>
      <w:r w:rsidR="009942B9" w:rsidRPr="009942B9">
        <w:rPr>
          <w:rFonts w:ascii="Calibri" w:hAnsi="Calibri" w:cs="Calibri"/>
          <w:sz w:val="28"/>
          <w:szCs w:val="28"/>
        </w:rPr>
        <w:t xml:space="preserve"> </w:t>
      </w:r>
      <w:r w:rsidR="009942B9">
        <w:rPr>
          <w:rFonts w:ascii="Calibri" w:hAnsi="Calibri" w:cs="Calibri"/>
          <w:sz w:val="28"/>
          <w:szCs w:val="28"/>
        </w:rPr>
        <w:t>Solution</w:t>
      </w:r>
      <w:r w:rsidR="009942B9" w:rsidRPr="001779A4">
        <w:rPr>
          <w:rFonts w:ascii="Calibri" w:hAnsi="Calibri" w:cs="Calibri"/>
          <w:sz w:val="28"/>
          <w:szCs w:val="28"/>
        </w:rPr>
        <w:t xml:space="preserve"> and Services</w:t>
      </w:r>
      <w:r w:rsidRPr="001779A4">
        <w:rPr>
          <w:rFonts w:ascii="Calibri" w:hAnsi="Calibri" w:cs="Calibri"/>
          <w:sz w:val="28"/>
          <w:szCs w:val="28"/>
        </w:rPr>
        <w:t>.</w:t>
      </w:r>
      <w:proofErr w:type="gramEnd"/>
    </w:p>
    <w:p w14:paraId="5092693A" w14:textId="77777777" w:rsidR="004D72DE" w:rsidRPr="001779A4" w:rsidRDefault="004D72DE" w:rsidP="00A04F8A">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Against any claim, demand, proceeding, damage, cost, charge or expense whatsoever in respect thereof or in relation thereto.</w:t>
      </w:r>
    </w:p>
    <w:p w14:paraId="1BDBAD4A" w14:textId="77777777" w:rsidR="004D72DE" w:rsidRPr="001779A4" w:rsidRDefault="004D72DE" w:rsidP="004D72DE">
      <w:pPr>
        <w:spacing w:after="0" w:line="240" w:lineRule="auto"/>
        <w:ind w:left="540" w:hanging="540"/>
        <w:jc w:val="both"/>
        <w:rPr>
          <w:rFonts w:ascii="Calibri" w:hAnsi="Calibri" w:cs="Calibri"/>
          <w:sz w:val="28"/>
          <w:szCs w:val="28"/>
        </w:rPr>
      </w:pPr>
    </w:p>
    <w:p w14:paraId="5593B3D7" w14:textId="5466E225" w:rsidR="004D72DE" w:rsidRPr="001779A4" w:rsidRDefault="004D72DE" w:rsidP="009E6F58">
      <w:pPr>
        <w:pStyle w:val="ListParagraph"/>
        <w:numPr>
          <w:ilvl w:val="1"/>
          <w:numId w:val="11"/>
        </w:numPr>
        <w:spacing w:after="0" w:line="240" w:lineRule="auto"/>
        <w:ind w:left="540" w:hanging="540"/>
        <w:jc w:val="both"/>
        <w:rPr>
          <w:rFonts w:ascii="Calibri" w:eastAsia="Times New Roman" w:hAnsi="Calibri" w:cs="Calibri"/>
          <w:sz w:val="28"/>
          <w:szCs w:val="28"/>
        </w:rPr>
      </w:pPr>
      <w:r w:rsidRPr="001779A4">
        <w:rPr>
          <w:rFonts w:ascii="Calibri" w:eastAsia="MS Mincho" w:hAnsi="Calibri" w:cs="Calibri"/>
          <w:sz w:val="28"/>
          <w:szCs w:val="28"/>
        </w:rPr>
        <w:t xml:space="preserve">Supplier shall defend MIC2 against any claim that the </w:t>
      </w:r>
      <w:r w:rsidR="00D60B32">
        <w:rPr>
          <w:rFonts w:ascii="Calibri" w:hAnsi="Calibri" w:cs="Calibri"/>
          <w:sz w:val="28"/>
          <w:szCs w:val="28"/>
        </w:rPr>
        <w:t>Solution</w:t>
      </w:r>
      <w:r w:rsidR="00D60B32" w:rsidRPr="001779A4">
        <w:rPr>
          <w:rFonts w:ascii="Calibri" w:hAnsi="Calibri" w:cs="Calibri"/>
          <w:sz w:val="28"/>
          <w:szCs w:val="28"/>
        </w:rPr>
        <w:t xml:space="preserve"> and Services </w:t>
      </w:r>
      <w:r w:rsidRPr="001779A4">
        <w:rPr>
          <w:rFonts w:ascii="Calibri" w:eastAsia="MS Mincho" w:hAnsi="Calibri" w:cs="Calibri"/>
          <w:sz w:val="28"/>
          <w:szCs w:val="28"/>
        </w:rPr>
        <w:t xml:space="preserve">may infringe on a patent or copyright, granted or registered in the Lebanese Territories, </w:t>
      </w:r>
      <w:proofErr w:type="gramStart"/>
      <w:r w:rsidRPr="001779A4">
        <w:rPr>
          <w:rFonts w:ascii="Calibri" w:eastAsia="MS Mincho" w:hAnsi="Calibri" w:cs="Calibri"/>
          <w:sz w:val="28"/>
          <w:szCs w:val="28"/>
        </w:rPr>
        <w:t>provided that</w:t>
      </w:r>
      <w:proofErr w:type="gramEnd"/>
      <w:r w:rsidRPr="001779A4">
        <w:rPr>
          <w:rFonts w:ascii="Calibri" w:eastAsia="MS Mincho" w:hAnsi="Calibri" w:cs="Calibri"/>
          <w:sz w:val="28"/>
          <w:szCs w:val="28"/>
        </w:rPr>
        <w:t xml:space="preserve"> MIC2 promptly notifies </w:t>
      </w:r>
      <w:r w:rsidRPr="001779A4">
        <w:rPr>
          <w:rFonts w:ascii="Calibri" w:hAnsi="Calibri" w:cs="Calibri"/>
          <w:sz w:val="28"/>
          <w:szCs w:val="28"/>
        </w:rPr>
        <w:t>Supplier</w:t>
      </w:r>
      <w:r w:rsidRPr="001779A4">
        <w:rPr>
          <w:rFonts w:ascii="Calibri" w:eastAsia="MS Mincho" w:hAnsi="Calibri" w:cs="Calibri"/>
          <w:sz w:val="28"/>
          <w:szCs w:val="28"/>
        </w:rPr>
        <w:t xml:space="preserve"> of the said claim. </w:t>
      </w:r>
      <w:r w:rsidRPr="001779A4">
        <w:rPr>
          <w:rFonts w:ascii="Calibri" w:hAnsi="Calibri" w:cs="Calibri"/>
          <w:sz w:val="28"/>
          <w:szCs w:val="28"/>
        </w:rPr>
        <w:t>Supplier</w:t>
      </w:r>
      <w:r w:rsidRPr="001779A4">
        <w:rPr>
          <w:rFonts w:ascii="Calibri" w:eastAsia="MS Mincho" w:hAnsi="Calibri" w:cs="Calibri"/>
          <w:sz w:val="28"/>
          <w:szCs w:val="28"/>
        </w:rPr>
        <w:t xml:space="preserve"> shall ha</w:t>
      </w:r>
      <w:r w:rsidR="009E6F58">
        <w:rPr>
          <w:rFonts w:ascii="Calibri" w:eastAsia="MS Mincho" w:hAnsi="Calibri" w:cs="Calibri"/>
          <w:sz w:val="28"/>
          <w:szCs w:val="28"/>
        </w:rPr>
        <w:t>ve</w:t>
      </w:r>
      <w:r w:rsidRPr="001779A4">
        <w:rPr>
          <w:rFonts w:ascii="Calibri" w:eastAsia="MS Mincho" w:hAnsi="Calibri" w:cs="Calibri"/>
          <w:sz w:val="28"/>
          <w:szCs w:val="28"/>
        </w:rPr>
        <w:t xml:space="preserve"> the sole control of the defense and all the related settlement negotiations, and </w:t>
      </w:r>
      <w:r w:rsidRPr="001779A4">
        <w:rPr>
          <w:rFonts w:ascii="Calibri" w:hAnsi="Calibri" w:cs="Calibri"/>
          <w:sz w:val="28"/>
          <w:szCs w:val="28"/>
        </w:rPr>
        <w:t>MIC2 shall provide the Supplier by the information and needed assistance for the defense of such claims, all on the Supplier’s full expense and responsibility</w:t>
      </w:r>
      <w:r w:rsidRPr="001779A4">
        <w:rPr>
          <w:rFonts w:ascii="Calibri" w:eastAsia="MS Mincho" w:hAnsi="Calibri" w:cs="Calibri"/>
          <w:sz w:val="28"/>
          <w:szCs w:val="28"/>
        </w:rPr>
        <w:t xml:space="preserve">. </w:t>
      </w:r>
    </w:p>
    <w:p w14:paraId="1E6735A5" w14:textId="77777777" w:rsidR="004D72DE" w:rsidRPr="001779A4" w:rsidRDefault="004D72DE" w:rsidP="004D72DE">
      <w:pPr>
        <w:pStyle w:val="Level2"/>
        <w:numPr>
          <w:ilvl w:val="0"/>
          <w:numId w:val="0"/>
        </w:numPr>
        <w:tabs>
          <w:tab w:val="left" w:pos="450"/>
          <w:tab w:val="left" w:pos="630"/>
        </w:tabs>
        <w:spacing w:after="0" w:line="240" w:lineRule="auto"/>
        <w:ind w:left="540"/>
        <w:rPr>
          <w:rFonts w:ascii="Calibri" w:hAnsi="Calibri" w:cs="Calibri"/>
          <w:sz w:val="28"/>
          <w:szCs w:val="28"/>
        </w:rPr>
      </w:pPr>
      <w:r w:rsidRPr="001779A4">
        <w:rPr>
          <w:rFonts w:ascii="Calibri" w:hAnsi="Calibri" w:cs="Calibri"/>
          <w:sz w:val="28"/>
          <w:szCs w:val="28"/>
        </w:rPr>
        <w:t xml:space="preserve">Supplier must indemnify and hold MIC2 harmless from any payment which by final judgments in such suits may be assessed against MIC2 </w:t>
      </w:r>
      <w:proofErr w:type="gramStart"/>
      <w:r w:rsidRPr="001779A4">
        <w:rPr>
          <w:rFonts w:ascii="Calibri" w:hAnsi="Calibri" w:cs="Calibri"/>
          <w:sz w:val="28"/>
          <w:szCs w:val="28"/>
        </w:rPr>
        <w:t>on account</w:t>
      </w:r>
      <w:proofErr w:type="gramEnd"/>
      <w:r w:rsidRPr="001779A4">
        <w:rPr>
          <w:rFonts w:ascii="Calibri" w:hAnsi="Calibri" w:cs="Calibri"/>
          <w:sz w:val="28"/>
          <w:szCs w:val="28"/>
        </w:rPr>
        <w:t xml:space="preserve"> of such infringement and shall pay resulting settlements, costs and damages finally awarded against MIC2 by a court of law.</w:t>
      </w:r>
    </w:p>
    <w:p w14:paraId="7881BC0D" w14:textId="77777777" w:rsidR="004D72DE" w:rsidRPr="001779A4" w:rsidRDefault="004D72DE" w:rsidP="004D72DE">
      <w:pPr>
        <w:pStyle w:val="Level2"/>
        <w:numPr>
          <w:ilvl w:val="0"/>
          <w:numId w:val="0"/>
        </w:numPr>
        <w:tabs>
          <w:tab w:val="left" w:pos="450"/>
          <w:tab w:val="left" w:pos="630"/>
        </w:tabs>
        <w:spacing w:after="0" w:line="240" w:lineRule="auto"/>
        <w:rPr>
          <w:rFonts w:ascii="Calibri" w:hAnsi="Calibri" w:cs="Calibri"/>
          <w:sz w:val="28"/>
          <w:szCs w:val="28"/>
        </w:rPr>
      </w:pPr>
      <w:r w:rsidRPr="001779A4">
        <w:rPr>
          <w:rFonts w:ascii="Calibri" w:hAnsi="Calibri" w:cs="Calibri"/>
          <w:sz w:val="28"/>
          <w:szCs w:val="28"/>
        </w:rPr>
        <w:t xml:space="preserve"> </w:t>
      </w:r>
      <w:bookmarkEnd w:id="14"/>
    </w:p>
    <w:p w14:paraId="113F583A" w14:textId="556FA6F2" w:rsidR="00ED5F93" w:rsidRPr="00467EE9" w:rsidRDefault="00ED5F93" w:rsidP="00ED5F93">
      <w:pPr>
        <w:pStyle w:val="NoSpacing"/>
        <w:numPr>
          <w:ilvl w:val="0"/>
          <w:numId w:val="4"/>
        </w:numPr>
        <w:ind w:left="270" w:hanging="270"/>
        <w:jc w:val="both"/>
        <w:rPr>
          <w:rFonts w:ascii="Calibri" w:hAnsi="Calibri" w:cs="Calibri"/>
          <w:b/>
          <w:bCs/>
          <w:sz w:val="28"/>
          <w:szCs w:val="28"/>
        </w:rPr>
      </w:pPr>
      <w:bookmarkStart w:id="15" w:name="_Toc300747696"/>
      <w:bookmarkStart w:id="16" w:name="_Toc275884109"/>
      <w:bookmarkStart w:id="17" w:name="_Toc275954466"/>
      <w:bookmarkStart w:id="18" w:name="_Toc277848995"/>
      <w:bookmarkStart w:id="19" w:name="_Toc300747701"/>
      <w:r>
        <w:rPr>
          <w:rFonts w:ascii="Calibri" w:hAnsi="Calibri" w:cs="Calibri"/>
          <w:b/>
          <w:bCs/>
          <w:sz w:val="28"/>
          <w:szCs w:val="28"/>
        </w:rPr>
        <w:t>Fees and Prices</w:t>
      </w:r>
      <w:r w:rsidRPr="00467EE9">
        <w:rPr>
          <w:rFonts w:ascii="Calibri" w:hAnsi="Calibri" w:cs="Calibri"/>
          <w:b/>
          <w:bCs/>
          <w:sz w:val="28"/>
          <w:szCs w:val="28"/>
        </w:rPr>
        <w:t>, Invoicing, Payment</w:t>
      </w:r>
      <w:bookmarkStart w:id="20" w:name="_Toc300745607"/>
      <w:bookmarkStart w:id="21" w:name="_Toc300745701"/>
      <w:bookmarkStart w:id="22" w:name="_Toc300745965"/>
      <w:bookmarkStart w:id="23" w:name="_Toc300746485"/>
      <w:bookmarkStart w:id="24" w:name="_Toc300747697"/>
      <w:bookmarkEnd w:id="15"/>
      <w:r w:rsidRPr="00467EE9">
        <w:rPr>
          <w:rFonts w:ascii="Calibri" w:hAnsi="Calibri" w:cs="Calibri"/>
          <w:b/>
          <w:bCs/>
          <w:sz w:val="28"/>
          <w:szCs w:val="28"/>
        </w:rPr>
        <w:t xml:space="preserve">, </w:t>
      </w:r>
      <w:r w:rsidR="00AB1735">
        <w:rPr>
          <w:rFonts w:ascii="Calibri" w:hAnsi="Calibri" w:cs="Calibri"/>
          <w:b/>
          <w:bCs/>
          <w:sz w:val="28"/>
          <w:szCs w:val="28"/>
        </w:rPr>
        <w:t>Down Payment Guarantee,</w:t>
      </w:r>
      <w:r w:rsidR="00AB1735" w:rsidRPr="00467EE9">
        <w:rPr>
          <w:rFonts w:ascii="Calibri" w:hAnsi="Calibri" w:cs="Calibri"/>
          <w:b/>
          <w:bCs/>
          <w:sz w:val="28"/>
          <w:szCs w:val="28"/>
        </w:rPr>
        <w:t xml:space="preserve"> </w:t>
      </w:r>
      <w:r w:rsidRPr="00467EE9">
        <w:rPr>
          <w:rFonts w:ascii="Calibri" w:hAnsi="Calibri" w:cs="Calibri"/>
          <w:b/>
          <w:bCs/>
          <w:sz w:val="28"/>
          <w:szCs w:val="28"/>
        </w:rPr>
        <w:t>Performance Bond</w:t>
      </w:r>
    </w:p>
    <w:p w14:paraId="462873D9" w14:textId="77777777" w:rsidR="00ED5F93" w:rsidRPr="00467EE9" w:rsidRDefault="00ED5F93" w:rsidP="00ED5F93">
      <w:pPr>
        <w:pStyle w:val="NoSpacing"/>
        <w:jc w:val="both"/>
        <w:rPr>
          <w:rFonts w:ascii="Calibri" w:hAnsi="Calibri" w:cs="Calibri"/>
          <w:b/>
          <w:bCs/>
          <w:sz w:val="28"/>
          <w:szCs w:val="28"/>
          <w:lang w:eastAsia="ko-KR"/>
        </w:rPr>
      </w:pPr>
      <w:r w:rsidRPr="00467EE9">
        <w:rPr>
          <w:rFonts w:ascii="Calibri" w:hAnsi="Calibri" w:cs="Calibri"/>
          <w:b/>
          <w:bCs/>
          <w:sz w:val="28"/>
          <w:szCs w:val="28"/>
          <w:lang w:eastAsia="ko-KR"/>
        </w:rPr>
        <w:t>6.1. Fees and Prices</w:t>
      </w:r>
    </w:p>
    <w:p w14:paraId="18F13050" w14:textId="49E6696C" w:rsidR="00ED5F93" w:rsidRPr="00467EE9" w:rsidRDefault="00ED5F93" w:rsidP="0054614E">
      <w:pPr>
        <w:spacing w:after="0" w:line="240" w:lineRule="auto"/>
        <w:ind w:left="450"/>
        <w:jc w:val="both"/>
        <w:rPr>
          <w:rFonts w:ascii="Calibri" w:eastAsia="Times New Roman" w:hAnsi="Calibri" w:cs="Calibri"/>
          <w:sz w:val="28"/>
          <w:szCs w:val="28"/>
        </w:rPr>
      </w:pPr>
      <w:proofErr w:type="gramStart"/>
      <w:r w:rsidRPr="00467EE9">
        <w:rPr>
          <w:rFonts w:ascii="Calibri" w:hAnsi="Calibri" w:cs="Calibri"/>
          <w:sz w:val="28"/>
          <w:szCs w:val="28"/>
          <w:lang w:eastAsia="ko-KR"/>
        </w:rPr>
        <w:t xml:space="preserve">The fees and prices for the </w:t>
      </w:r>
      <w:r>
        <w:rPr>
          <w:rFonts w:ascii="Calibri" w:hAnsi="Calibri" w:cs="Calibri"/>
          <w:sz w:val="28"/>
          <w:szCs w:val="28"/>
        </w:rPr>
        <w:t>Solution</w:t>
      </w:r>
      <w:r w:rsidRPr="001779A4">
        <w:rPr>
          <w:rFonts w:ascii="Calibri" w:hAnsi="Calibri" w:cs="Calibri"/>
          <w:sz w:val="28"/>
          <w:szCs w:val="28"/>
        </w:rPr>
        <w:t xml:space="preserve"> and Services </w:t>
      </w:r>
      <w:r w:rsidRPr="00467EE9">
        <w:rPr>
          <w:rFonts w:ascii="Calibri" w:hAnsi="Calibri" w:cs="Calibri"/>
          <w:sz w:val="28"/>
          <w:szCs w:val="28"/>
          <w:lang w:eastAsia="ko-KR"/>
        </w:rPr>
        <w:t xml:space="preserve">to be supplied and provided under 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shall be </w:t>
      </w:r>
      <w:r w:rsidRPr="00467EE9">
        <w:rPr>
          <w:rFonts w:ascii="Calibri" w:hAnsi="Calibri" w:cs="Calibri"/>
          <w:sz w:val="28"/>
          <w:szCs w:val="28"/>
        </w:rPr>
        <w:t xml:space="preserve">determined by MIC2 in </w:t>
      </w:r>
      <w:r w:rsidRPr="00467EE9">
        <w:rPr>
          <w:rFonts w:ascii="Calibri" w:hAnsi="Calibri" w:cs="Calibri"/>
          <w:color w:val="000000"/>
          <w:sz w:val="28"/>
          <w:szCs w:val="28"/>
        </w:rPr>
        <w:t xml:space="preserve">each of the relevant Purchase Order(s) issued under this Contract of Adherence </w:t>
      </w:r>
      <w:r w:rsidRPr="00467EE9">
        <w:rPr>
          <w:rFonts w:ascii="Calibri" w:hAnsi="Calibri" w:cs="Calibri"/>
          <w:sz w:val="28"/>
          <w:szCs w:val="28"/>
          <w:lang w:eastAsia="ko-KR"/>
        </w:rPr>
        <w:t xml:space="preserve">and must comply with the fees and prices as listed in the </w:t>
      </w:r>
      <w:r w:rsidRPr="00467EE9">
        <w:rPr>
          <w:rFonts w:ascii="Calibri" w:hAnsi="Calibri" w:cs="Calibri"/>
          <w:sz w:val="28"/>
          <w:szCs w:val="28"/>
        </w:rPr>
        <w:t xml:space="preserve">submitted Proposal(s) </w:t>
      </w:r>
      <w:r w:rsidR="0054614E">
        <w:rPr>
          <w:rFonts w:ascii="Calibri" w:hAnsi="Calibri" w:cs="Calibri"/>
          <w:sz w:val="28"/>
          <w:szCs w:val="28"/>
        </w:rPr>
        <w:t>by the Supplier to MIC2 as a response to the RFP upon which the Supplier was selected as the winner.</w:t>
      </w:r>
      <w:proofErr w:type="gramEnd"/>
      <w:r w:rsidR="0054614E" w:rsidRPr="001779A4">
        <w:rPr>
          <w:rFonts w:ascii="Calibri" w:hAnsi="Calibri" w:cs="Calibri"/>
          <w:color w:val="000000"/>
          <w:sz w:val="28"/>
          <w:szCs w:val="28"/>
        </w:rPr>
        <w:t xml:space="preserve"> </w:t>
      </w:r>
    </w:p>
    <w:p w14:paraId="77D736CA" w14:textId="190E50F2" w:rsidR="00ED5F93" w:rsidRDefault="00ED5F93" w:rsidP="00ED5F93">
      <w:pPr>
        <w:pStyle w:val="NoSpacing"/>
        <w:jc w:val="both"/>
        <w:rPr>
          <w:rFonts w:ascii="Calibri" w:hAnsi="Calibri" w:cs="Calibri"/>
          <w:sz w:val="28"/>
          <w:szCs w:val="28"/>
          <w:lang w:eastAsia="ko-KR"/>
        </w:rPr>
      </w:pPr>
    </w:p>
    <w:p w14:paraId="554408E3" w14:textId="77777777" w:rsidR="00A60D0C" w:rsidRPr="00467EE9" w:rsidRDefault="00A60D0C" w:rsidP="00ED5F93">
      <w:pPr>
        <w:pStyle w:val="NoSpacing"/>
        <w:jc w:val="both"/>
        <w:rPr>
          <w:rFonts w:ascii="Calibri" w:hAnsi="Calibri" w:cs="Calibri"/>
          <w:sz w:val="28"/>
          <w:szCs w:val="28"/>
          <w:lang w:eastAsia="ko-KR"/>
        </w:rPr>
      </w:pPr>
    </w:p>
    <w:p w14:paraId="165DD966" w14:textId="14A7FA5D" w:rsidR="00ED5F93" w:rsidRPr="00467EE9" w:rsidRDefault="00ED5F93" w:rsidP="007C69D3">
      <w:pPr>
        <w:pStyle w:val="NoSpacing"/>
        <w:numPr>
          <w:ilvl w:val="2"/>
          <w:numId w:val="4"/>
        </w:numPr>
        <w:ind w:left="720"/>
        <w:jc w:val="both"/>
        <w:rPr>
          <w:rFonts w:ascii="Calibri" w:hAnsi="Calibri" w:cs="Calibri"/>
          <w:sz w:val="28"/>
          <w:szCs w:val="28"/>
          <w:lang w:eastAsia="ko-KR"/>
        </w:rPr>
      </w:pPr>
      <w:proofErr w:type="gramStart"/>
      <w:r w:rsidRPr="00467EE9">
        <w:rPr>
          <w:rFonts w:ascii="Calibri" w:hAnsi="Calibri" w:cs="Calibri"/>
          <w:sz w:val="28"/>
          <w:szCs w:val="28"/>
          <w:lang w:eastAsia="ko-KR"/>
        </w:rPr>
        <w:lastRenderedPageBreak/>
        <w:t xml:space="preserve">Supplier undertakes to adhere to the fees and prices for the </w:t>
      </w:r>
      <w:r w:rsidR="007C69D3">
        <w:rPr>
          <w:rFonts w:ascii="Calibri" w:hAnsi="Calibri" w:cs="Calibri"/>
          <w:sz w:val="28"/>
          <w:szCs w:val="28"/>
        </w:rPr>
        <w:t>Solution</w:t>
      </w:r>
      <w:r w:rsidRPr="00467EE9">
        <w:rPr>
          <w:rFonts w:ascii="Calibri" w:hAnsi="Calibri" w:cs="Calibri"/>
          <w:sz w:val="28"/>
          <w:szCs w:val="28"/>
        </w:rPr>
        <w:t xml:space="preserve"> and Services </w:t>
      </w:r>
      <w:r w:rsidRPr="00467EE9">
        <w:rPr>
          <w:rFonts w:ascii="Calibri" w:hAnsi="Calibri" w:cs="Calibri"/>
          <w:sz w:val="28"/>
          <w:szCs w:val="28"/>
          <w:lang w:eastAsia="ko-KR"/>
        </w:rPr>
        <w:t xml:space="preserve">as listed in the </w:t>
      </w:r>
      <w:r w:rsidRPr="00467EE9">
        <w:rPr>
          <w:rFonts w:ascii="Calibri" w:hAnsi="Calibri" w:cs="Calibri"/>
          <w:sz w:val="28"/>
          <w:szCs w:val="28"/>
        </w:rPr>
        <w:t xml:space="preserve">submitted Proposal(s) </w:t>
      </w:r>
      <w:r w:rsidR="007C69D3">
        <w:rPr>
          <w:rFonts w:ascii="Calibri" w:hAnsi="Calibri" w:cs="Calibri"/>
          <w:sz w:val="28"/>
          <w:szCs w:val="28"/>
        </w:rPr>
        <w:t>by the Supplier to MIC2 as a response to the RFP upon which the Supplier was selected as the winner</w:t>
      </w:r>
      <w:r w:rsidR="007C69D3" w:rsidRPr="001779A4">
        <w:rPr>
          <w:rFonts w:ascii="Calibri" w:hAnsi="Calibri" w:cs="Calibri"/>
          <w:color w:val="000000"/>
          <w:sz w:val="28"/>
          <w:szCs w:val="28"/>
        </w:rPr>
        <w:t xml:space="preserve"> and/or in the relevant Purchase Order(s) placed by MIC2</w:t>
      </w:r>
      <w:r w:rsidR="007C69D3">
        <w:rPr>
          <w:rFonts w:ascii="Calibri" w:hAnsi="Calibri" w:cs="Calibri"/>
          <w:color w:val="000000"/>
          <w:sz w:val="28"/>
          <w:szCs w:val="28"/>
        </w:rPr>
        <w:t>,</w:t>
      </w:r>
      <w:r w:rsidRPr="00467EE9">
        <w:rPr>
          <w:rFonts w:ascii="Calibri" w:hAnsi="Calibri" w:cs="Calibri"/>
          <w:sz w:val="28"/>
          <w:szCs w:val="28"/>
        </w:rPr>
        <w:t xml:space="preserve"> </w:t>
      </w:r>
      <w:r w:rsidRPr="00467EE9">
        <w:rPr>
          <w:rFonts w:ascii="Calibri" w:hAnsi="Calibri" w:cs="Calibri"/>
          <w:sz w:val="28"/>
          <w:szCs w:val="28"/>
          <w:lang w:eastAsia="ko-KR"/>
        </w:rPr>
        <w:t xml:space="preserve">all through the term of 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and must not amend for any reason whatsoever all through the term of 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unless by reduction where possible.</w:t>
      </w:r>
      <w:proofErr w:type="gramEnd"/>
    </w:p>
    <w:p w14:paraId="2969D4D4" w14:textId="77777777" w:rsidR="00ED5F93" w:rsidRPr="00467EE9" w:rsidRDefault="00ED5F93" w:rsidP="00ED5F93">
      <w:pPr>
        <w:pStyle w:val="NoSpacing"/>
        <w:jc w:val="both"/>
        <w:rPr>
          <w:rFonts w:ascii="Calibri" w:hAnsi="Calibri" w:cs="Calibri"/>
          <w:sz w:val="28"/>
          <w:szCs w:val="28"/>
          <w:lang w:eastAsia="ko-KR"/>
        </w:rPr>
      </w:pPr>
    </w:p>
    <w:p w14:paraId="5C169A63" w14:textId="53BB0DB5" w:rsidR="00ED5F93" w:rsidRDefault="00ED5F93" w:rsidP="00143E00">
      <w:pPr>
        <w:pStyle w:val="NoSpacing"/>
        <w:numPr>
          <w:ilvl w:val="2"/>
          <w:numId w:val="4"/>
        </w:numPr>
        <w:ind w:left="720"/>
        <w:jc w:val="both"/>
        <w:rPr>
          <w:rFonts w:ascii="Calibri" w:hAnsi="Calibri" w:cs="Calibri"/>
          <w:sz w:val="28"/>
          <w:szCs w:val="28"/>
          <w:lang w:eastAsia="ko-KR"/>
        </w:rPr>
      </w:pPr>
      <w:r w:rsidRPr="00467EE9">
        <w:rPr>
          <w:rFonts w:ascii="Calibri" w:hAnsi="Calibri" w:cs="Calibri"/>
          <w:w w:val="99"/>
          <w:sz w:val="28"/>
          <w:szCs w:val="28"/>
        </w:rPr>
        <w:t>The</w:t>
      </w:r>
      <w:r w:rsidRPr="00467EE9">
        <w:rPr>
          <w:rFonts w:ascii="Calibri" w:hAnsi="Calibri" w:cs="Calibri"/>
          <w:spacing w:val="1"/>
          <w:sz w:val="28"/>
          <w:szCs w:val="28"/>
        </w:rPr>
        <w:t xml:space="preserve"> </w:t>
      </w:r>
      <w:r w:rsidRPr="00467EE9">
        <w:rPr>
          <w:rFonts w:ascii="Calibri" w:hAnsi="Calibri" w:cs="Calibri"/>
          <w:sz w:val="28"/>
          <w:szCs w:val="28"/>
          <w:lang w:eastAsia="ko-KR"/>
        </w:rPr>
        <w:t xml:space="preserve">fees and prices for the </w:t>
      </w:r>
      <w:r w:rsidR="00143E00">
        <w:rPr>
          <w:rFonts w:ascii="Calibri" w:hAnsi="Calibri" w:cs="Calibri"/>
          <w:sz w:val="28"/>
          <w:szCs w:val="28"/>
        </w:rPr>
        <w:t>Solution</w:t>
      </w:r>
      <w:r w:rsidRPr="00467EE9">
        <w:rPr>
          <w:rFonts w:ascii="Calibri" w:hAnsi="Calibri" w:cs="Calibri"/>
          <w:sz w:val="28"/>
          <w:szCs w:val="28"/>
        </w:rPr>
        <w:t xml:space="preserve"> and Services </w:t>
      </w:r>
      <w:r w:rsidRPr="00467EE9">
        <w:rPr>
          <w:rFonts w:ascii="Calibri" w:hAnsi="Calibri" w:cs="Calibri"/>
          <w:sz w:val="28"/>
          <w:szCs w:val="28"/>
          <w:lang w:eastAsia="ko-KR"/>
        </w:rPr>
        <w:t>as defined in Clause (6.1.) herein above shall</w:t>
      </w:r>
      <w:r w:rsidRPr="00467EE9">
        <w:rPr>
          <w:rFonts w:ascii="Calibri" w:hAnsi="Calibri" w:cs="Calibri"/>
          <w:sz w:val="28"/>
          <w:szCs w:val="28"/>
        </w:rPr>
        <w:t xml:space="preserve"> </w:t>
      </w:r>
      <w:r w:rsidRPr="00467EE9">
        <w:rPr>
          <w:rFonts w:ascii="Calibri" w:hAnsi="Calibri" w:cs="Calibri"/>
          <w:spacing w:val="1"/>
          <w:sz w:val="28"/>
          <w:szCs w:val="28"/>
        </w:rPr>
        <w:t>c</w:t>
      </w:r>
      <w:r w:rsidRPr="00467EE9">
        <w:rPr>
          <w:rFonts w:ascii="Calibri" w:hAnsi="Calibri" w:cs="Calibri"/>
          <w:sz w:val="28"/>
          <w:szCs w:val="28"/>
        </w:rPr>
        <w:t>o</w:t>
      </w:r>
      <w:r w:rsidRPr="00467EE9">
        <w:rPr>
          <w:rFonts w:ascii="Calibri" w:hAnsi="Calibri" w:cs="Calibri"/>
          <w:spacing w:val="-1"/>
          <w:sz w:val="28"/>
          <w:szCs w:val="28"/>
        </w:rPr>
        <w:t>n</w:t>
      </w:r>
      <w:r w:rsidRPr="00467EE9">
        <w:rPr>
          <w:rFonts w:ascii="Calibri" w:hAnsi="Calibri" w:cs="Calibri"/>
          <w:spacing w:val="1"/>
          <w:sz w:val="28"/>
          <w:szCs w:val="28"/>
        </w:rPr>
        <w:t>s</w:t>
      </w:r>
      <w:r w:rsidRPr="00467EE9">
        <w:rPr>
          <w:rFonts w:ascii="Calibri" w:hAnsi="Calibri" w:cs="Calibri"/>
          <w:sz w:val="28"/>
          <w:szCs w:val="28"/>
        </w:rPr>
        <w:t>t</w:t>
      </w:r>
      <w:r w:rsidRPr="00467EE9">
        <w:rPr>
          <w:rFonts w:ascii="Calibri" w:hAnsi="Calibri" w:cs="Calibri"/>
          <w:spacing w:val="-1"/>
          <w:sz w:val="28"/>
          <w:szCs w:val="28"/>
        </w:rPr>
        <w:t>i</w:t>
      </w:r>
      <w:r w:rsidRPr="00467EE9">
        <w:rPr>
          <w:rFonts w:ascii="Calibri" w:hAnsi="Calibri" w:cs="Calibri"/>
          <w:sz w:val="28"/>
          <w:szCs w:val="28"/>
        </w:rPr>
        <w:t>tu</w:t>
      </w:r>
      <w:r w:rsidRPr="00467EE9">
        <w:rPr>
          <w:rFonts w:ascii="Calibri" w:hAnsi="Calibri" w:cs="Calibri"/>
          <w:spacing w:val="1"/>
          <w:sz w:val="28"/>
          <w:szCs w:val="28"/>
        </w:rPr>
        <w:t>t</w:t>
      </w:r>
      <w:r w:rsidRPr="00467EE9">
        <w:rPr>
          <w:rFonts w:ascii="Calibri" w:hAnsi="Calibri" w:cs="Calibri"/>
          <w:sz w:val="28"/>
          <w:szCs w:val="28"/>
        </w:rPr>
        <w:t>e</w:t>
      </w:r>
      <w:r w:rsidRPr="00467EE9">
        <w:rPr>
          <w:rFonts w:ascii="Calibri" w:hAnsi="Calibri" w:cs="Calibri"/>
          <w:spacing w:val="5"/>
          <w:sz w:val="28"/>
          <w:szCs w:val="28"/>
        </w:rPr>
        <w:t xml:space="preserve"> </w:t>
      </w:r>
      <w:r w:rsidRPr="00467EE9">
        <w:rPr>
          <w:rFonts w:ascii="Calibri" w:hAnsi="Calibri" w:cs="Calibri"/>
          <w:sz w:val="28"/>
          <w:szCs w:val="28"/>
        </w:rPr>
        <w:t>a</w:t>
      </w:r>
      <w:r w:rsidRPr="00467EE9">
        <w:rPr>
          <w:rFonts w:ascii="Calibri" w:hAnsi="Calibri" w:cs="Calibri"/>
          <w:spacing w:val="-1"/>
          <w:sz w:val="28"/>
          <w:szCs w:val="28"/>
        </w:rPr>
        <w:t>l</w:t>
      </w:r>
      <w:r w:rsidRPr="00467EE9">
        <w:rPr>
          <w:rFonts w:ascii="Calibri" w:hAnsi="Calibri" w:cs="Calibri"/>
          <w:sz w:val="28"/>
          <w:szCs w:val="28"/>
        </w:rPr>
        <w:t>l</w:t>
      </w:r>
      <w:r w:rsidRPr="00467EE9">
        <w:rPr>
          <w:rFonts w:ascii="Calibri" w:hAnsi="Calibri" w:cs="Calibri"/>
          <w:spacing w:val="11"/>
          <w:sz w:val="28"/>
          <w:szCs w:val="28"/>
        </w:rPr>
        <w:t xml:space="preserve"> </w:t>
      </w:r>
      <w:r w:rsidRPr="00467EE9">
        <w:rPr>
          <w:rFonts w:ascii="Calibri" w:hAnsi="Calibri" w:cs="Calibri"/>
          <w:spacing w:val="2"/>
          <w:sz w:val="28"/>
          <w:szCs w:val="28"/>
        </w:rPr>
        <w:t>t</w:t>
      </w:r>
      <w:r w:rsidRPr="00467EE9">
        <w:rPr>
          <w:rFonts w:ascii="Calibri" w:hAnsi="Calibri" w:cs="Calibri"/>
          <w:sz w:val="28"/>
          <w:szCs w:val="28"/>
        </w:rPr>
        <w:t>he</w:t>
      </w:r>
      <w:r w:rsidRPr="00467EE9">
        <w:rPr>
          <w:rFonts w:ascii="Calibri" w:hAnsi="Calibri" w:cs="Calibri"/>
          <w:spacing w:val="10"/>
          <w:sz w:val="28"/>
          <w:szCs w:val="28"/>
        </w:rPr>
        <w:t xml:space="preserve"> </w:t>
      </w:r>
      <w:r w:rsidRPr="00467EE9">
        <w:rPr>
          <w:rFonts w:ascii="Calibri" w:hAnsi="Calibri" w:cs="Calibri"/>
          <w:spacing w:val="2"/>
          <w:sz w:val="28"/>
          <w:szCs w:val="28"/>
        </w:rPr>
        <w:t>f</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
          <w:sz w:val="28"/>
          <w:szCs w:val="28"/>
        </w:rPr>
        <w:t>a</w:t>
      </w:r>
      <w:r w:rsidRPr="00467EE9">
        <w:rPr>
          <w:rFonts w:ascii="Calibri" w:hAnsi="Calibri" w:cs="Calibri"/>
          <w:sz w:val="28"/>
          <w:szCs w:val="28"/>
        </w:rPr>
        <w:t>n</w:t>
      </w:r>
      <w:r w:rsidRPr="00467EE9">
        <w:rPr>
          <w:rFonts w:ascii="Calibri" w:hAnsi="Calibri" w:cs="Calibri"/>
          <w:spacing w:val="3"/>
          <w:sz w:val="28"/>
          <w:szCs w:val="28"/>
        </w:rPr>
        <w:t>c</w:t>
      </w:r>
      <w:r w:rsidRPr="00467EE9">
        <w:rPr>
          <w:rFonts w:ascii="Calibri" w:hAnsi="Calibri" w:cs="Calibri"/>
          <w:spacing w:val="1"/>
          <w:sz w:val="28"/>
          <w:szCs w:val="28"/>
        </w:rPr>
        <w:t>i</w:t>
      </w:r>
      <w:r w:rsidRPr="00467EE9">
        <w:rPr>
          <w:rFonts w:ascii="Calibri" w:hAnsi="Calibri" w:cs="Calibri"/>
          <w:sz w:val="28"/>
          <w:szCs w:val="28"/>
        </w:rPr>
        <w:t>al</w:t>
      </w:r>
      <w:r w:rsidRPr="00467EE9">
        <w:rPr>
          <w:rFonts w:ascii="Calibri" w:hAnsi="Calibri" w:cs="Calibri"/>
          <w:spacing w:val="6"/>
          <w:sz w:val="28"/>
          <w:szCs w:val="28"/>
        </w:rPr>
        <w:t xml:space="preserve"> </w:t>
      </w:r>
      <w:r w:rsidRPr="00467EE9">
        <w:rPr>
          <w:rFonts w:ascii="Calibri" w:hAnsi="Calibri" w:cs="Calibri"/>
          <w:sz w:val="28"/>
          <w:szCs w:val="28"/>
        </w:rPr>
        <w:t>e</w:t>
      </w:r>
      <w:r w:rsidRPr="00467EE9">
        <w:rPr>
          <w:rFonts w:ascii="Calibri" w:hAnsi="Calibri" w:cs="Calibri"/>
          <w:spacing w:val="-1"/>
          <w:sz w:val="28"/>
          <w:szCs w:val="28"/>
        </w:rPr>
        <w:t>n</w:t>
      </w:r>
      <w:r w:rsidRPr="00467EE9">
        <w:rPr>
          <w:rFonts w:ascii="Calibri" w:hAnsi="Calibri" w:cs="Calibri"/>
          <w:spacing w:val="2"/>
          <w:sz w:val="28"/>
          <w:szCs w:val="28"/>
        </w:rPr>
        <w:t>t</w:t>
      </w:r>
      <w:r w:rsidRPr="00467EE9">
        <w:rPr>
          <w:rFonts w:ascii="Calibri" w:hAnsi="Calibri" w:cs="Calibri"/>
          <w:spacing w:val="-1"/>
          <w:sz w:val="28"/>
          <w:szCs w:val="28"/>
        </w:rPr>
        <w:t>i</w:t>
      </w:r>
      <w:r w:rsidRPr="00467EE9">
        <w:rPr>
          <w:rFonts w:ascii="Calibri" w:hAnsi="Calibri" w:cs="Calibri"/>
          <w:spacing w:val="2"/>
          <w:sz w:val="28"/>
          <w:szCs w:val="28"/>
        </w:rPr>
        <w:t>t</w:t>
      </w:r>
      <w:r w:rsidRPr="00467EE9">
        <w:rPr>
          <w:rFonts w:ascii="Calibri" w:hAnsi="Calibri" w:cs="Calibri"/>
          <w:spacing w:val="-1"/>
          <w:sz w:val="28"/>
          <w:szCs w:val="28"/>
        </w:rPr>
        <w:t>l</w:t>
      </w:r>
      <w:r w:rsidRPr="00467EE9">
        <w:rPr>
          <w:rFonts w:ascii="Calibri" w:hAnsi="Calibri" w:cs="Calibri"/>
          <w:sz w:val="28"/>
          <w:szCs w:val="28"/>
        </w:rPr>
        <w:t>e</w:t>
      </w:r>
      <w:r w:rsidRPr="00467EE9">
        <w:rPr>
          <w:rFonts w:ascii="Calibri" w:hAnsi="Calibri" w:cs="Calibri"/>
          <w:spacing w:val="4"/>
          <w:sz w:val="28"/>
          <w:szCs w:val="28"/>
        </w:rPr>
        <w:t>m</w:t>
      </w:r>
      <w:r w:rsidRPr="00467EE9">
        <w:rPr>
          <w:rFonts w:ascii="Calibri" w:hAnsi="Calibri" w:cs="Calibri"/>
          <w:sz w:val="28"/>
          <w:szCs w:val="28"/>
        </w:rPr>
        <w:t>e</w:t>
      </w:r>
      <w:r w:rsidRPr="00467EE9">
        <w:rPr>
          <w:rFonts w:ascii="Calibri" w:hAnsi="Calibri" w:cs="Calibri"/>
          <w:spacing w:val="-1"/>
          <w:sz w:val="28"/>
          <w:szCs w:val="28"/>
        </w:rPr>
        <w:t>n</w:t>
      </w:r>
      <w:r w:rsidRPr="00467EE9">
        <w:rPr>
          <w:rFonts w:ascii="Calibri" w:hAnsi="Calibri" w:cs="Calibri"/>
          <w:sz w:val="28"/>
          <w:szCs w:val="28"/>
        </w:rPr>
        <w:t>ts</w:t>
      </w:r>
      <w:r w:rsidRPr="00467EE9">
        <w:rPr>
          <w:rFonts w:ascii="Calibri" w:hAnsi="Calibri" w:cs="Calibri"/>
          <w:spacing w:val="4"/>
          <w:sz w:val="28"/>
          <w:szCs w:val="28"/>
        </w:rPr>
        <w:t xml:space="preserve"> </w:t>
      </w:r>
      <w:r w:rsidRPr="00467EE9">
        <w:rPr>
          <w:rFonts w:ascii="Calibri" w:hAnsi="Calibri" w:cs="Calibri"/>
          <w:sz w:val="28"/>
          <w:szCs w:val="28"/>
        </w:rPr>
        <w:t>of</w:t>
      </w:r>
      <w:r w:rsidRPr="00467EE9">
        <w:rPr>
          <w:rFonts w:ascii="Calibri" w:hAnsi="Calibri" w:cs="Calibri"/>
          <w:spacing w:val="21"/>
          <w:sz w:val="28"/>
          <w:szCs w:val="28"/>
        </w:rPr>
        <w:t xml:space="preserve"> </w:t>
      </w:r>
      <w:r w:rsidRPr="00467EE9">
        <w:rPr>
          <w:rFonts w:ascii="Calibri" w:hAnsi="Calibri" w:cs="Calibri"/>
          <w:spacing w:val="1"/>
          <w:sz w:val="28"/>
          <w:szCs w:val="28"/>
        </w:rPr>
        <w:t>Supplier</w:t>
      </w:r>
      <w:r w:rsidRPr="00467EE9">
        <w:rPr>
          <w:rFonts w:ascii="Calibri" w:hAnsi="Calibri" w:cs="Calibri"/>
          <w:spacing w:val="6"/>
          <w:sz w:val="28"/>
          <w:szCs w:val="28"/>
        </w:rPr>
        <w:t xml:space="preserve"> </w:t>
      </w:r>
      <w:r w:rsidRPr="00467EE9">
        <w:rPr>
          <w:rFonts w:ascii="Calibri" w:hAnsi="Calibri" w:cs="Calibri"/>
          <w:spacing w:val="2"/>
          <w:sz w:val="28"/>
          <w:szCs w:val="28"/>
        </w:rPr>
        <w:t>f</w:t>
      </w:r>
      <w:r w:rsidRPr="00467EE9">
        <w:rPr>
          <w:rFonts w:ascii="Calibri" w:hAnsi="Calibri" w:cs="Calibri"/>
          <w:spacing w:val="1"/>
          <w:sz w:val="28"/>
          <w:szCs w:val="28"/>
        </w:rPr>
        <w:t>r</w:t>
      </w:r>
      <w:r w:rsidRPr="00467EE9">
        <w:rPr>
          <w:rFonts w:ascii="Calibri" w:hAnsi="Calibri" w:cs="Calibri"/>
          <w:spacing w:val="-3"/>
          <w:sz w:val="28"/>
          <w:szCs w:val="28"/>
        </w:rPr>
        <w:t>o</w:t>
      </w:r>
      <w:r w:rsidRPr="00467EE9">
        <w:rPr>
          <w:rFonts w:ascii="Calibri" w:hAnsi="Calibri" w:cs="Calibri"/>
          <w:sz w:val="28"/>
          <w:szCs w:val="28"/>
        </w:rPr>
        <w:t>m</w:t>
      </w:r>
      <w:r w:rsidRPr="00467EE9">
        <w:rPr>
          <w:rFonts w:ascii="Calibri" w:hAnsi="Calibri" w:cs="Calibri"/>
          <w:spacing w:val="14"/>
          <w:sz w:val="28"/>
          <w:szCs w:val="28"/>
        </w:rPr>
        <w:t xml:space="preserve"> </w:t>
      </w:r>
      <w:r w:rsidRPr="00467EE9">
        <w:rPr>
          <w:rFonts w:ascii="Calibri" w:hAnsi="Calibri" w:cs="Calibri"/>
          <w:sz w:val="28"/>
          <w:szCs w:val="28"/>
        </w:rPr>
        <w:t xml:space="preserve">MIC2 </w:t>
      </w:r>
      <w:r w:rsidRPr="00467EE9">
        <w:rPr>
          <w:rFonts w:ascii="Calibri" w:hAnsi="Calibri" w:cs="Calibri"/>
          <w:spacing w:val="2"/>
          <w:sz w:val="28"/>
          <w:szCs w:val="28"/>
        </w:rPr>
        <w:t>f</w:t>
      </w:r>
      <w:r w:rsidRPr="00467EE9">
        <w:rPr>
          <w:rFonts w:ascii="Calibri" w:hAnsi="Calibri" w:cs="Calibri"/>
          <w:sz w:val="28"/>
          <w:szCs w:val="28"/>
        </w:rPr>
        <w:t>or</w:t>
      </w:r>
      <w:r w:rsidRPr="00467EE9">
        <w:rPr>
          <w:rFonts w:ascii="Calibri" w:hAnsi="Calibri" w:cs="Calibri"/>
          <w:spacing w:val="-2"/>
          <w:sz w:val="28"/>
          <w:szCs w:val="28"/>
        </w:rPr>
        <w:t xml:space="preserve"> </w:t>
      </w:r>
      <w:r w:rsidRPr="00467EE9">
        <w:rPr>
          <w:rFonts w:ascii="Calibri" w:hAnsi="Calibri" w:cs="Calibri"/>
          <w:sz w:val="28"/>
          <w:szCs w:val="28"/>
        </w:rPr>
        <w:t xml:space="preserve">the </w:t>
      </w:r>
      <w:r w:rsidR="00143E00">
        <w:rPr>
          <w:rFonts w:ascii="Calibri" w:hAnsi="Calibri" w:cs="Calibri"/>
          <w:sz w:val="28"/>
          <w:szCs w:val="28"/>
        </w:rPr>
        <w:t xml:space="preserve">Solution </w:t>
      </w:r>
      <w:r w:rsidRPr="00467EE9">
        <w:rPr>
          <w:rFonts w:ascii="Calibri" w:hAnsi="Calibri" w:cs="Calibri"/>
          <w:sz w:val="28"/>
          <w:szCs w:val="28"/>
        </w:rPr>
        <w:t xml:space="preserve">and Services </w:t>
      </w:r>
      <w:r w:rsidRPr="00467EE9">
        <w:rPr>
          <w:rFonts w:ascii="Calibri" w:hAnsi="Calibri" w:cs="Calibri"/>
          <w:sz w:val="28"/>
          <w:szCs w:val="28"/>
          <w:lang w:eastAsia="ko-KR"/>
        </w:rPr>
        <w:t xml:space="preserve">to be supplied and provided </w:t>
      </w:r>
      <w:r w:rsidRPr="00467EE9">
        <w:rPr>
          <w:rFonts w:ascii="Calibri" w:hAnsi="Calibri" w:cs="Calibri"/>
          <w:sz w:val="28"/>
          <w:szCs w:val="28"/>
        </w:rPr>
        <w:t>under this</w:t>
      </w:r>
      <w:r w:rsidRPr="00467EE9">
        <w:rPr>
          <w:rFonts w:ascii="Calibri" w:hAnsi="Calibri" w:cs="Calibri"/>
          <w:spacing w:val="1"/>
          <w:sz w:val="28"/>
          <w:szCs w:val="28"/>
        </w:rPr>
        <w:t xml:space="preserve"> </w:t>
      </w:r>
      <w:r w:rsidRPr="00467EE9">
        <w:rPr>
          <w:rFonts w:ascii="Calibri" w:hAnsi="Calibri" w:cs="Calibri"/>
          <w:sz w:val="28"/>
          <w:szCs w:val="28"/>
        </w:rPr>
        <w:t>Contract of Adherence,</w:t>
      </w:r>
      <w:r w:rsidRPr="00467EE9">
        <w:rPr>
          <w:rFonts w:ascii="Calibri" w:hAnsi="Calibri" w:cs="Calibri"/>
          <w:spacing w:val="11"/>
          <w:sz w:val="28"/>
          <w:szCs w:val="28"/>
        </w:rPr>
        <w:t xml:space="preserve"> </w:t>
      </w:r>
      <w:r w:rsidRPr="00467EE9">
        <w:rPr>
          <w:rFonts w:ascii="Calibri" w:hAnsi="Calibri" w:cs="Calibri"/>
          <w:sz w:val="28"/>
          <w:szCs w:val="28"/>
        </w:rPr>
        <w:t>a</w:t>
      </w:r>
      <w:r w:rsidRPr="00467EE9">
        <w:rPr>
          <w:rFonts w:ascii="Calibri" w:hAnsi="Calibri" w:cs="Calibri"/>
          <w:spacing w:val="-1"/>
          <w:sz w:val="28"/>
          <w:szCs w:val="28"/>
        </w:rPr>
        <w:t>n</w:t>
      </w:r>
      <w:r w:rsidRPr="00467EE9">
        <w:rPr>
          <w:rFonts w:ascii="Calibri" w:hAnsi="Calibri" w:cs="Calibri"/>
          <w:sz w:val="28"/>
          <w:szCs w:val="28"/>
        </w:rPr>
        <w:t>d</w:t>
      </w:r>
      <w:r w:rsidRPr="00467EE9">
        <w:rPr>
          <w:rFonts w:ascii="Calibri" w:hAnsi="Calibri" w:cs="Calibri"/>
          <w:spacing w:val="20"/>
          <w:sz w:val="28"/>
          <w:szCs w:val="28"/>
        </w:rPr>
        <w:t xml:space="preserve"> shall </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
          <w:sz w:val="28"/>
          <w:szCs w:val="28"/>
        </w:rPr>
        <w:t>cl</w:t>
      </w:r>
      <w:r w:rsidRPr="00467EE9">
        <w:rPr>
          <w:rFonts w:ascii="Calibri" w:hAnsi="Calibri" w:cs="Calibri"/>
          <w:sz w:val="28"/>
          <w:szCs w:val="28"/>
        </w:rPr>
        <w:t>u</w:t>
      </w:r>
      <w:r w:rsidRPr="00467EE9">
        <w:rPr>
          <w:rFonts w:ascii="Calibri" w:hAnsi="Calibri" w:cs="Calibri"/>
          <w:spacing w:val="-1"/>
          <w:sz w:val="28"/>
          <w:szCs w:val="28"/>
        </w:rPr>
        <w:t>d</w:t>
      </w:r>
      <w:r w:rsidRPr="00467EE9">
        <w:rPr>
          <w:rFonts w:ascii="Calibri" w:hAnsi="Calibri" w:cs="Calibri"/>
          <w:sz w:val="28"/>
          <w:szCs w:val="28"/>
        </w:rPr>
        <w:t>e</w:t>
      </w:r>
      <w:r w:rsidRPr="00467EE9">
        <w:rPr>
          <w:rFonts w:ascii="Calibri" w:hAnsi="Calibri" w:cs="Calibri"/>
          <w:spacing w:val="15"/>
          <w:sz w:val="28"/>
          <w:szCs w:val="28"/>
        </w:rPr>
        <w:t xml:space="preserve"> </w:t>
      </w:r>
      <w:r w:rsidRPr="00467EE9">
        <w:rPr>
          <w:rFonts w:ascii="Calibri" w:hAnsi="Calibri" w:cs="Calibri"/>
          <w:spacing w:val="2"/>
          <w:sz w:val="28"/>
          <w:szCs w:val="28"/>
        </w:rPr>
        <w:t>a</w:t>
      </w:r>
      <w:r w:rsidRPr="00467EE9">
        <w:rPr>
          <w:rFonts w:ascii="Calibri" w:hAnsi="Calibri" w:cs="Calibri"/>
          <w:spacing w:val="-1"/>
          <w:sz w:val="28"/>
          <w:szCs w:val="28"/>
        </w:rPr>
        <w:t>l</w:t>
      </w:r>
      <w:r w:rsidRPr="00467EE9">
        <w:rPr>
          <w:rFonts w:ascii="Calibri" w:hAnsi="Calibri" w:cs="Calibri"/>
          <w:sz w:val="28"/>
          <w:szCs w:val="28"/>
        </w:rPr>
        <w:t>l</w:t>
      </w:r>
      <w:r w:rsidRPr="00467EE9">
        <w:rPr>
          <w:rFonts w:ascii="Calibri" w:hAnsi="Calibri" w:cs="Calibri"/>
          <w:spacing w:val="21"/>
          <w:sz w:val="28"/>
          <w:szCs w:val="28"/>
        </w:rPr>
        <w:t xml:space="preserve"> </w:t>
      </w:r>
      <w:r w:rsidRPr="00467EE9">
        <w:rPr>
          <w:rFonts w:ascii="Calibri" w:hAnsi="Calibri" w:cs="Calibri"/>
          <w:sz w:val="28"/>
          <w:szCs w:val="28"/>
        </w:rPr>
        <w:t>e</w:t>
      </w:r>
      <w:r w:rsidRPr="00467EE9">
        <w:rPr>
          <w:rFonts w:ascii="Calibri" w:hAnsi="Calibri" w:cs="Calibri"/>
          <w:spacing w:val="1"/>
          <w:sz w:val="28"/>
          <w:szCs w:val="28"/>
        </w:rPr>
        <w:t>x</w:t>
      </w:r>
      <w:r w:rsidRPr="00467EE9">
        <w:rPr>
          <w:rFonts w:ascii="Calibri" w:hAnsi="Calibri" w:cs="Calibri"/>
          <w:sz w:val="28"/>
          <w:szCs w:val="28"/>
        </w:rPr>
        <w:t>p</w:t>
      </w:r>
      <w:r w:rsidRPr="00467EE9">
        <w:rPr>
          <w:rFonts w:ascii="Calibri" w:hAnsi="Calibri" w:cs="Calibri"/>
          <w:spacing w:val="-1"/>
          <w:sz w:val="28"/>
          <w:szCs w:val="28"/>
        </w:rPr>
        <w:t>e</w:t>
      </w:r>
      <w:r w:rsidRPr="00467EE9">
        <w:rPr>
          <w:rFonts w:ascii="Calibri" w:hAnsi="Calibri" w:cs="Calibri"/>
          <w:sz w:val="28"/>
          <w:szCs w:val="28"/>
        </w:rPr>
        <w:t>n</w:t>
      </w:r>
      <w:r w:rsidRPr="00467EE9">
        <w:rPr>
          <w:rFonts w:ascii="Calibri" w:hAnsi="Calibri" w:cs="Calibri"/>
          <w:spacing w:val="1"/>
          <w:sz w:val="28"/>
          <w:szCs w:val="28"/>
        </w:rPr>
        <w:t>s</w:t>
      </w:r>
      <w:r w:rsidRPr="00467EE9">
        <w:rPr>
          <w:rFonts w:ascii="Calibri" w:hAnsi="Calibri" w:cs="Calibri"/>
          <w:sz w:val="28"/>
          <w:szCs w:val="28"/>
        </w:rPr>
        <w:t>es</w:t>
      </w:r>
      <w:r w:rsidRPr="00467EE9">
        <w:rPr>
          <w:rFonts w:ascii="Calibri" w:hAnsi="Calibri" w:cs="Calibri"/>
          <w:spacing w:val="13"/>
          <w:sz w:val="28"/>
          <w:szCs w:val="28"/>
        </w:rPr>
        <w:t xml:space="preserve"> </w:t>
      </w:r>
      <w:r w:rsidRPr="00467EE9">
        <w:rPr>
          <w:rFonts w:ascii="Calibri" w:hAnsi="Calibri" w:cs="Calibri"/>
          <w:sz w:val="28"/>
          <w:szCs w:val="28"/>
        </w:rPr>
        <w:t>t</w:t>
      </w:r>
      <w:r w:rsidRPr="00467EE9">
        <w:rPr>
          <w:rFonts w:ascii="Calibri" w:hAnsi="Calibri" w:cs="Calibri"/>
          <w:spacing w:val="2"/>
          <w:sz w:val="28"/>
          <w:szCs w:val="28"/>
        </w:rPr>
        <w:t>h</w:t>
      </w:r>
      <w:r w:rsidRPr="00467EE9">
        <w:rPr>
          <w:rFonts w:ascii="Calibri" w:hAnsi="Calibri" w:cs="Calibri"/>
          <w:sz w:val="28"/>
          <w:szCs w:val="28"/>
        </w:rPr>
        <w:t>at</w:t>
      </w:r>
      <w:r w:rsidRPr="00467EE9">
        <w:rPr>
          <w:rFonts w:ascii="Calibri" w:hAnsi="Calibri" w:cs="Calibri"/>
          <w:spacing w:val="18"/>
          <w:sz w:val="28"/>
          <w:szCs w:val="28"/>
        </w:rPr>
        <w:t xml:space="preserve"> </w:t>
      </w:r>
      <w:r w:rsidRPr="00467EE9">
        <w:rPr>
          <w:rFonts w:ascii="Calibri" w:hAnsi="Calibri" w:cs="Calibri"/>
          <w:spacing w:val="4"/>
          <w:sz w:val="28"/>
          <w:szCs w:val="28"/>
        </w:rPr>
        <w:t>m</w:t>
      </w:r>
      <w:r w:rsidRPr="00467EE9">
        <w:rPr>
          <w:rFonts w:ascii="Calibri" w:hAnsi="Calibri" w:cs="Calibri"/>
          <w:spacing w:val="2"/>
          <w:sz w:val="28"/>
          <w:szCs w:val="28"/>
        </w:rPr>
        <w:t>a</w:t>
      </w:r>
      <w:r w:rsidRPr="00467EE9">
        <w:rPr>
          <w:rFonts w:ascii="Calibri" w:hAnsi="Calibri" w:cs="Calibri"/>
          <w:sz w:val="28"/>
          <w:szCs w:val="28"/>
        </w:rPr>
        <w:t>y</w:t>
      </w:r>
      <w:r w:rsidRPr="00467EE9">
        <w:rPr>
          <w:rFonts w:ascii="Calibri" w:hAnsi="Calibri" w:cs="Calibri"/>
          <w:spacing w:val="11"/>
          <w:sz w:val="28"/>
          <w:szCs w:val="28"/>
        </w:rPr>
        <w:t xml:space="preserve"> </w:t>
      </w:r>
      <w:r w:rsidRPr="00467EE9">
        <w:rPr>
          <w:rFonts w:ascii="Calibri" w:hAnsi="Calibri" w:cs="Calibri"/>
          <w:sz w:val="28"/>
          <w:szCs w:val="28"/>
        </w:rPr>
        <w:t>be</w:t>
      </w:r>
      <w:r w:rsidRPr="00467EE9">
        <w:rPr>
          <w:rFonts w:ascii="Calibri" w:hAnsi="Calibri" w:cs="Calibri"/>
          <w:spacing w:val="21"/>
          <w:sz w:val="28"/>
          <w:szCs w:val="28"/>
        </w:rPr>
        <w:t xml:space="preserve"> </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
          <w:sz w:val="28"/>
          <w:szCs w:val="28"/>
        </w:rPr>
        <w:t>c</w:t>
      </w:r>
      <w:r w:rsidRPr="00467EE9">
        <w:rPr>
          <w:rFonts w:ascii="Calibri" w:hAnsi="Calibri" w:cs="Calibri"/>
          <w:sz w:val="28"/>
          <w:szCs w:val="28"/>
        </w:rPr>
        <w:t>ur</w:t>
      </w:r>
      <w:r w:rsidRPr="00467EE9">
        <w:rPr>
          <w:rFonts w:ascii="Calibri" w:hAnsi="Calibri" w:cs="Calibri"/>
          <w:spacing w:val="1"/>
          <w:sz w:val="28"/>
          <w:szCs w:val="28"/>
        </w:rPr>
        <w:t>r</w:t>
      </w:r>
      <w:r w:rsidRPr="00467EE9">
        <w:rPr>
          <w:rFonts w:ascii="Calibri" w:hAnsi="Calibri" w:cs="Calibri"/>
          <w:sz w:val="28"/>
          <w:szCs w:val="28"/>
        </w:rPr>
        <w:t>ed</w:t>
      </w:r>
      <w:r w:rsidRPr="00467EE9">
        <w:rPr>
          <w:rFonts w:ascii="Calibri" w:hAnsi="Calibri" w:cs="Calibri"/>
          <w:spacing w:val="13"/>
          <w:sz w:val="28"/>
          <w:szCs w:val="28"/>
        </w:rPr>
        <w:t xml:space="preserve"> </w:t>
      </w:r>
      <w:r w:rsidRPr="00467EE9">
        <w:rPr>
          <w:rFonts w:ascii="Calibri" w:hAnsi="Calibri" w:cs="Calibri"/>
          <w:spacing w:val="4"/>
          <w:sz w:val="28"/>
          <w:szCs w:val="28"/>
        </w:rPr>
        <w:t>b</w:t>
      </w:r>
      <w:r w:rsidRPr="00467EE9">
        <w:rPr>
          <w:rFonts w:ascii="Calibri" w:hAnsi="Calibri" w:cs="Calibri"/>
          <w:sz w:val="28"/>
          <w:szCs w:val="28"/>
        </w:rPr>
        <w:t>y</w:t>
      </w:r>
      <w:r w:rsidRPr="00467EE9">
        <w:rPr>
          <w:rFonts w:ascii="Calibri" w:hAnsi="Calibri" w:cs="Calibri"/>
          <w:spacing w:val="24"/>
          <w:sz w:val="28"/>
          <w:szCs w:val="28"/>
        </w:rPr>
        <w:t xml:space="preserve"> </w:t>
      </w:r>
      <w:r w:rsidRPr="00467EE9">
        <w:rPr>
          <w:rFonts w:ascii="Calibri" w:hAnsi="Calibri" w:cs="Calibri"/>
          <w:spacing w:val="1"/>
          <w:sz w:val="28"/>
          <w:szCs w:val="28"/>
        </w:rPr>
        <w:t>Supplier</w:t>
      </w:r>
      <w:r w:rsidRPr="00467EE9">
        <w:rPr>
          <w:rFonts w:ascii="Calibri" w:hAnsi="Calibri" w:cs="Calibri"/>
          <w:spacing w:val="15"/>
          <w:sz w:val="28"/>
          <w:szCs w:val="28"/>
        </w:rPr>
        <w:t xml:space="preserve"> </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9"/>
          <w:sz w:val="28"/>
          <w:szCs w:val="28"/>
        </w:rPr>
        <w:t xml:space="preserve"> </w:t>
      </w:r>
      <w:r w:rsidRPr="00467EE9">
        <w:rPr>
          <w:rFonts w:ascii="Calibri" w:hAnsi="Calibri" w:cs="Calibri"/>
          <w:spacing w:val="1"/>
          <w:sz w:val="28"/>
          <w:szCs w:val="28"/>
        </w:rPr>
        <w:t>this regards</w:t>
      </w:r>
      <w:r w:rsidRPr="00467EE9">
        <w:rPr>
          <w:rFonts w:ascii="Calibri" w:hAnsi="Calibri" w:cs="Calibri"/>
          <w:sz w:val="28"/>
          <w:szCs w:val="28"/>
        </w:rPr>
        <w:t>.</w:t>
      </w:r>
    </w:p>
    <w:p w14:paraId="4A09B870" w14:textId="55F76DAC" w:rsidR="007926A3" w:rsidRDefault="007926A3" w:rsidP="007926A3">
      <w:pPr>
        <w:pStyle w:val="NoSpacing"/>
        <w:jc w:val="both"/>
        <w:rPr>
          <w:rFonts w:ascii="Calibri" w:hAnsi="Calibri" w:cs="Calibri"/>
          <w:sz w:val="28"/>
          <w:szCs w:val="28"/>
          <w:lang w:eastAsia="ko-KR"/>
        </w:rPr>
      </w:pPr>
    </w:p>
    <w:bookmarkEnd w:id="20"/>
    <w:bookmarkEnd w:id="21"/>
    <w:bookmarkEnd w:id="22"/>
    <w:bookmarkEnd w:id="23"/>
    <w:bookmarkEnd w:id="24"/>
    <w:p w14:paraId="0A731B16" w14:textId="220ED951" w:rsidR="00533270" w:rsidRPr="00B909FB" w:rsidRDefault="00ED5F93" w:rsidP="005F1514">
      <w:pPr>
        <w:pStyle w:val="NoSpacing"/>
        <w:numPr>
          <w:ilvl w:val="1"/>
          <w:numId w:val="4"/>
        </w:numPr>
        <w:tabs>
          <w:tab w:val="left" w:pos="450"/>
        </w:tabs>
        <w:ind w:left="450" w:hanging="450"/>
        <w:jc w:val="both"/>
        <w:rPr>
          <w:rFonts w:ascii="Calibri" w:hAnsi="Calibri" w:cs="Calibri"/>
          <w:b/>
          <w:bCs/>
          <w:sz w:val="28"/>
          <w:szCs w:val="28"/>
          <w:lang w:eastAsia="ko-KR"/>
        </w:rPr>
      </w:pPr>
      <w:r w:rsidRPr="00B909FB">
        <w:rPr>
          <w:rFonts w:ascii="Calibri" w:hAnsi="Calibri" w:cs="Calibri"/>
          <w:b/>
          <w:bCs/>
          <w:sz w:val="28"/>
          <w:szCs w:val="28"/>
          <w:lang w:eastAsia="ko-KR"/>
        </w:rPr>
        <w:t xml:space="preserve">Invoicing </w:t>
      </w:r>
    </w:p>
    <w:p w14:paraId="0683560C" w14:textId="499E42EB" w:rsidR="008F2129" w:rsidRPr="00B909FB" w:rsidRDefault="00ED5F93" w:rsidP="00350FE8">
      <w:pPr>
        <w:pStyle w:val="ListParagraph"/>
        <w:numPr>
          <w:ilvl w:val="2"/>
          <w:numId w:val="4"/>
        </w:numPr>
        <w:tabs>
          <w:tab w:val="left" w:pos="450"/>
        </w:tabs>
        <w:spacing w:after="0" w:line="240" w:lineRule="auto"/>
        <w:ind w:left="720"/>
        <w:jc w:val="both"/>
        <w:rPr>
          <w:rFonts w:ascii="Calibri" w:hAnsi="Calibri" w:cs="Calibri"/>
          <w:b/>
          <w:bCs/>
          <w:sz w:val="28"/>
          <w:szCs w:val="28"/>
          <w:lang w:eastAsia="ko-KR"/>
        </w:rPr>
      </w:pPr>
      <w:r w:rsidRPr="00B909FB">
        <w:rPr>
          <w:rFonts w:ascii="Calibri" w:hAnsi="Calibri" w:cs="Calibri"/>
          <w:b/>
          <w:bCs/>
          <w:sz w:val="28"/>
          <w:szCs w:val="28"/>
          <w:lang w:eastAsia="ko-KR"/>
        </w:rPr>
        <w:t xml:space="preserve">Invoicing for the Solution </w:t>
      </w:r>
      <w:r w:rsidR="009D332A" w:rsidRPr="00B909FB">
        <w:rPr>
          <w:rFonts w:ascii="Calibri" w:hAnsi="Calibri" w:cs="Calibri"/>
          <w:b/>
          <w:bCs/>
          <w:sz w:val="28"/>
          <w:szCs w:val="28"/>
          <w:lang w:eastAsia="ko-KR"/>
        </w:rPr>
        <w:t>including</w:t>
      </w:r>
      <w:r w:rsidR="009D332A" w:rsidRPr="00B909FB">
        <w:rPr>
          <w:rFonts w:ascii="Calibri" w:hAnsi="Calibri" w:cs="Calibri"/>
          <w:b/>
          <w:bCs/>
          <w:sz w:val="28"/>
          <w:szCs w:val="28"/>
        </w:rPr>
        <w:t xml:space="preserve"> </w:t>
      </w:r>
      <w:r w:rsidR="007D6F58">
        <w:rPr>
          <w:rFonts w:ascii="Calibri" w:hAnsi="Calibri" w:cs="Calibri"/>
          <w:b/>
          <w:bCs/>
          <w:sz w:val="28"/>
          <w:szCs w:val="28"/>
        </w:rPr>
        <w:t>the</w:t>
      </w:r>
      <w:r w:rsidR="008F2129" w:rsidRPr="00B909FB">
        <w:rPr>
          <w:rFonts w:ascii="Calibri" w:hAnsi="Calibri" w:cs="Calibri"/>
          <w:b/>
          <w:bCs/>
          <w:sz w:val="28"/>
          <w:szCs w:val="28"/>
        </w:rPr>
        <w:t xml:space="preserve"> </w:t>
      </w:r>
      <w:r w:rsidR="00B909FB" w:rsidRPr="00B909FB">
        <w:rPr>
          <w:rFonts w:ascii="Calibri" w:hAnsi="Calibri" w:cs="Calibri"/>
          <w:b/>
          <w:bCs/>
          <w:sz w:val="28"/>
          <w:szCs w:val="28"/>
        </w:rPr>
        <w:t>software, licenses, installation</w:t>
      </w:r>
      <w:r w:rsidR="007D6F58" w:rsidRPr="007D6F58">
        <w:rPr>
          <w:rFonts w:ascii="Calibri" w:hAnsi="Calibri" w:cs="Calibri"/>
          <w:sz w:val="28"/>
          <w:szCs w:val="28"/>
        </w:rPr>
        <w:t xml:space="preserve"> </w:t>
      </w:r>
      <w:r w:rsidR="007D6F58" w:rsidRPr="007D6F58">
        <w:rPr>
          <w:rFonts w:ascii="Calibri" w:hAnsi="Calibri" w:cs="Calibri"/>
          <w:b/>
          <w:bCs/>
          <w:sz w:val="28"/>
          <w:szCs w:val="28"/>
        </w:rPr>
        <w:t>services</w:t>
      </w:r>
      <w:r w:rsidR="00B909FB" w:rsidRPr="00B909FB">
        <w:rPr>
          <w:rFonts w:ascii="Calibri" w:hAnsi="Calibri" w:cs="Calibri"/>
          <w:b/>
          <w:bCs/>
          <w:sz w:val="28"/>
          <w:szCs w:val="28"/>
        </w:rPr>
        <w:t>, integration</w:t>
      </w:r>
      <w:r w:rsidR="007D6F58" w:rsidRPr="007D6F58">
        <w:rPr>
          <w:rFonts w:ascii="Calibri" w:hAnsi="Calibri" w:cs="Calibri"/>
          <w:b/>
          <w:bCs/>
          <w:sz w:val="28"/>
          <w:szCs w:val="28"/>
        </w:rPr>
        <w:t xml:space="preserve"> services</w:t>
      </w:r>
      <w:r w:rsidR="00B909FB" w:rsidRPr="00B909FB">
        <w:rPr>
          <w:rFonts w:ascii="Calibri" w:hAnsi="Calibri" w:cs="Calibri"/>
          <w:b/>
          <w:bCs/>
          <w:sz w:val="28"/>
          <w:szCs w:val="28"/>
        </w:rPr>
        <w:t>, implementation</w:t>
      </w:r>
      <w:r w:rsidR="007D6F58" w:rsidRPr="007D6F58">
        <w:rPr>
          <w:rFonts w:ascii="Calibri" w:hAnsi="Calibri" w:cs="Calibri"/>
          <w:b/>
          <w:bCs/>
          <w:sz w:val="28"/>
          <w:szCs w:val="28"/>
        </w:rPr>
        <w:t xml:space="preserve"> services</w:t>
      </w:r>
      <w:r w:rsidR="00B909FB" w:rsidRPr="00B909FB">
        <w:rPr>
          <w:rFonts w:ascii="Calibri" w:hAnsi="Calibri" w:cs="Calibri"/>
          <w:b/>
          <w:bCs/>
          <w:sz w:val="28"/>
          <w:szCs w:val="28"/>
        </w:rPr>
        <w:t>, configuration</w:t>
      </w:r>
      <w:r w:rsidR="007D6F58" w:rsidRPr="007D6F58">
        <w:rPr>
          <w:rFonts w:ascii="Calibri" w:hAnsi="Calibri" w:cs="Calibri"/>
          <w:b/>
          <w:bCs/>
          <w:sz w:val="28"/>
          <w:szCs w:val="28"/>
        </w:rPr>
        <w:t xml:space="preserve"> services</w:t>
      </w:r>
      <w:r w:rsidR="00B909FB" w:rsidRPr="00B909FB">
        <w:rPr>
          <w:rFonts w:ascii="Calibri" w:hAnsi="Calibri" w:cs="Calibri"/>
          <w:b/>
          <w:bCs/>
          <w:sz w:val="28"/>
          <w:szCs w:val="28"/>
        </w:rPr>
        <w:t xml:space="preserve">, data </w:t>
      </w:r>
      <w:ins w:id="25" w:author="Abdelkarim Mehdi" w:date="2024-10-02T16:13:00Z">
        <w:r w:rsidR="00350FE8">
          <w:rPr>
            <w:rFonts w:ascii="Calibri" w:hAnsi="Calibri" w:cs="Calibri"/>
            <w:b/>
            <w:bCs/>
            <w:sz w:val="28"/>
            <w:szCs w:val="28"/>
          </w:rPr>
          <w:t xml:space="preserve">migration </w:t>
        </w:r>
      </w:ins>
      <w:r w:rsidR="00B909FB" w:rsidRPr="00B909FB">
        <w:rPr>
          <w:rFonts w:ascii="Calibri" w:hAnsi="Calibri" w:cs="Calibri"/>
          <w:b/>
          <w:bCs/>
          <w:sz w:val="28"/>
          <w:szCs w:val="28"/>
        </w:rPr>
        <w:t>and current processes migration</w:t>
      </w:r>
      <w:r w:rsidR="007D6F58" w:rsidRPr="007D6F58">
        <w:rPr>
          <w:rFonts w:ascii="Calibri" w:hAnsi="Calibri" w:cs="Calibri"/>
          <w:b/>
          <w:bCs/>
          <w:sz w:val="28"/>
          <w:szCs w:val="28"/>
        </w:rPr>
        <w:t xml:space="preserve"> </w:t>
      </w:r>
      <w:ins w:id="26" w:author="Abdelkarim Mehdi" w:date="2024-10-02T16:13:00Z">
        <w:r w:rsidR="00350FE8" w:rsidRPr="00996597">
          <w:rPr>
            <w:rFonts w:ascii="Calibri" w:hAnsi="Calibri" w:cs="Calibri"/>
            <w:sz w:val="28"/>
            <w:szCs w:val="28"/>
          </w:rPr>
          <w:t>annexed hereto as Schedule (</w:t>
        </w:r>
        <w:r w:rsidR="00350FE8">
          <w:rPr>
            <w:rFonts w:ascii="Calibri" w:hAnsi="Calibri" w:cs="Calibri"/>
            <w:sz w:val="28"/>
            <w:szCs w:val="28"/>
          </w:rPr>
          <w:t>2</w:t>
        </w:r>
        <w:r w:rsidR="00350FE8" w:rsidRPr="00996597">
          <w:rPr>
            <w:rFonts w:ascii="Calibri" w:hAnsi="Calibri" w:cs="Calibri"/>
            <w:sz w:val="28"/>
            <w:szCs w:val="28"/>
          </w:rPr>
          <w:t>)</w:t>
        </w:r>
        <w:r w:rsidR="00350FE8">
          <w:rPr>
            <w:rFonts w:ascii="Calibri" w:hAnsi="Calibri" w:cs="Calibri"/>
            <w:sz w:val="28"/>
            <w:szCs w:val="28"/>
          </w:rPr>
          <w:t xml:space="preserve"> </w:t>
        </w:r>
      </w:ins>
      <w:r w:rsidR="007D6F58" w:rsidRPr="007D6F58">
        <w:rPr>
          <w:rFonts w:ascii="Calibri" w:hAnsi="Calibri" w:cs="Calibri"/>
          <w:b/>
          <w:bCs/>
          <w:sz w:val="28"/>
          <w:szCs w:val="28"/>
        </w:rPr>
        <w:t>services</w:t>
      </w:r>
      <w:r w:rsidR="00B909FB" w:rsidRPr="00B909FB">
        <w:rPr>
          <w:rFonts w:ascii="Calibri" w:hAnsi="Calibri" w:cs="Calibri"/>
          <w:b/>
          <w:bCs/>
          <w:sz w:val="28"/>
          <w:szCs w:val="28"/>
        </w:rPr>
        <w:t>, training</w:t>
      </w:r>
      <w:r w:rsidR="007D6F58">
        <w:rPr>
          <w:rFonts w:ascii="Calibri" w:hAnsi="Calibri" w:cs="Calibri"/>
          <w:b/>
          <w:bCs/>
          <w:sz w:val="28"/>
          <w:szCs w:val="28"/>
        </w:rPr>
        <w:t xml:space="preserve"> services</w:t>
      </w:r>
      <w:r w:rsidR="00B909FB" w:rsidRPr="00B909FB">
        <w:rPr>
          <w:rFonts w:ascii="Calibri" w:hAnsi="Calibri" w:cs="Calibri"/>
          <w:b/>
          <w:bCs/>
          <w:sz w:val="28"/>
          <w:szCs w:val="28"/>
        </w:rPr>
        <w:t xml:space="preserve"> </w:t>
      </w:r>
    </w:p>
    <w:p w14:paraId="5BAB1AF7" w14:textId="4978347B" w:rsidR="00ED5F93" w:rsidRPr="00B909FB" w:rsidRDefault="008F2129" w:rsidP="00350FE8">
      <w:pPr>
        <w:tabs>
          <w:tab w:val="left" w:pos="450"/>
        </w:tabs>
        <w:spacing w:after="0" w:line="240" w:lineRule="auto"/>
        <w:jc w:val="both"/>
        <w:rPr>
          <w:rFonts w:ascii="Calibri" w:hAnsi="Calibri" w:cs="Calibri"/>
          <w:sz w:val="28"/>
          <w:szCs w:val="28"/>
          <w:lang w:eastAsia="ko-KR"/>
        </w:rPr>
      </w:pPr>
      <w:r w:rsidRPr="00B909FB">
        <w:rPr>
          <w:rFonts w:ascii="Calibri" w:hAnsi="Calibri" w:cs="Calibri"/>
          <w:sz w:val="28"/>
          <w:szCs w:val="28"/>
          <w:lang w:eastAsia="ko-KR"/>
        </w:rPr>
        <w:t>The</w:t>
      </w:r>
      <w:r w:rsidR="00ED5F93" w:rsidRPr="00B909FB">
        <w:rPr>
          <w:rFonts w:ascii="Calibri" w:hAnsi="Calibri" w:cs="Calibri"/>
          <w:sz w:val="28"/>
          <w:szCs w:val="28"/>
          <w:lang w:eastAsia="ko-KR"/>
        </w:rPr>
        <w:t xml:space="preserve"> ordered </w:t>
      </w:r>
      <w:r w:rsidR="009D332A" w:rsidRPr="00B909FB">
        <w:rPr>
          <w:rFonts w:ascii="Calibri" w:hAnsi="Calibri" w:cs="Calibri"/>
          <w:sz w:val="28"/>
          <w:szCs w:val="28"/>
          <w:lang w:eastAsia="ko-KR"/>
        </w:rPr>
        <w:t xml:space="preserve">Solution </w:t>
      </w:r>
      <w:r w:rsidR="00B909FB" w:rsidRPr="00B909FB">
        <w:rPr>
          <w:rFonts w:ascii="Calibri" w:eastAsia="SimSun" w:hAnsi="Calibri" w:cs="Calibri"/>
          <w:sz w:val="28"/>
          <w:szCs w:val="28"/>
        </w:rPr>
        <w:t xml:space="preserve">by MIC2 under this Contract </w:t>
      </w:r>
      <w:r w:rsidR="00B909FB" w:rsidRPr="00B909FB">
        <w:rPr>
          <w:rFonts w:ascii="Calibri" w:hAnsi="Calibri" w:cs="Calibri"/>
          <w:sz w:val="28"/>
          <w:szCs w:val="28"/>
          <w:lang w:eastAsia="ko-KR"/>
        </w:rPr>
        <w:t>including</w:t>
      </w:r>
      <w:r w:rsidR="00B909FB" w:rsidRPr="00B909FB">
        <w:rPr>
          <w:rFonts w:ascii="Calibri" w:hAnsi="Calibri" w:cs="Calibri"/>
          <w:sz w:val="28"/>
          <w:szCs w:val="28"/>
        </w:rPr>
        <w:t xml:space="preserve"> </w:t>
      </w:r>
      <w:r w:rsidR="007D6F58">
        <w:rPr>
          <w:rFonts w:ascii="Calibri" w:hAnsi="Calibri" w:cs="Calibri"/>
          <w:sz w:val="28"/>
          <w:szCs w:val="28"/>
        </w:rPr>
        <w:t>the</w:t>
      </w:r>
      <w:r w:rsidR="00B909FB" w:rsidRPr="00B909FB">
        <w:rPr>
          <w:rFonts w:ascii="Calibri" w:hAnsi="Calibri" w:cs="Calibri"/>
          <w:sz w:val="28"/>
          <w:szCs w:val="28"/>
        </w:rPr>
        <w:t xml:space="preserve"> software, licenses, installation</w:t>
      </w:r>
      <w:r w:rsidR="007D6F58">
        <w:rPr>
          <w:rFonts w:ascii="Calibri" w:hAnsi="Calibri" w:cs="Calibri"/>
          <w:sz w:val="28"/>
          <w:szCs w:val="28"/>
        </w:rPr>
        <w:t xml:space="preserve"> services</w:t>
      </w:r>
      <w:r w:rsidR="00B909FB" w:rsidRPr="00B909FB">
        <w:rPr>
          <w:rFonts w:ascii="Calibri" w:hAnsi="Calibri" w:cs="Calibri"/>
          <w:sz w:val="28"/>
          <w:szCs w:val="28"/>
        </w:rPr>
        <w:t>, integration</w:t>
      </w:r>
      <w:r w:rsidR="007D6F58" w:rsidRPr="007D6F58">
        <w:rPr>
          <w:rFonts w:ascii="Calibri" w:hAnsi="Calibri" w:cs="Calibri"/>
          <w:sz w:val="28"/>
          <w:szCs w:val="28"/>
        </w:rPr>
        <w:t xml:space="preserve"> </w:t>
      </w:r>
      <w:r w:rsidR="007D6F58">
        <w:rPr>
          <w:rFonts w:ascii="Calibri" w:hAnsi="Calibri" w:cs="Calibri"/>
          <w:sz w:val="28"/>
          <w:szCs w:val="28"/>
        </w:rPr>
        <w:t>services</w:t>
      </w:r>
      <w:r w:rsidR="00B909FB" w:rsidRPr="00B909FB">
        <w:rPr>
          <w:rFonts w:ascii="Calibri" w:hAnsi="Calibri" w:cs="Calibri"/>
          <w:sz w:val="28"/>
          <w:szCs w:val="28"/>
        </w:rPr>
        <w:t>, implementation</w:t>
      </w:r>
      <w:r w:rsidR="007D6F58" w:rsidRPr="007D6F58">
        <w:rPr>
          <w:rFonts w:ascii="Calibri" w:hAnsi="Calibri" w:cs="Calibri"/>
          <w:sz w:val="28"/>
          <w:szCs w:val="28"/>
        </w:rPr>
        <w:t xml:space="preserve"> </w:t>
      </w:r>
      <w:r w:rsidR="007D6F58">
        <w:rPr>
          <w:rFonts w:ascii="Calibri" w:hAnsi="Calibri" w:cs="Calibri"/>
          <w:sz w:val="28"/>
          <w:szCs w:val="28"/>
        </w:rPr>
        <w:t>services</w:t>
      </w:r>
      <w:r w:rsidR="00B909FB" w:rsidRPr="00B909FB">
        <w:rPr>
          <w:rFonts w:ascii="Calibri" w:hAnsi="Calibri" w:cs="Calibri"/>
          <w:sz w:val="28"/>
          <w:szCs w:val="28"/>
        </w:rPr>
        <w:t>, configuration</w:t>
      </w:r>
      <w:r w:rsidR="007D6F58" w:rsidRPr="007D6F58">
        <w:rPr>
          <w:rFonts w:ascii="Calibri" w:hAnsi="Calibri" w:cs="Calibri"/>
          <w:sz w:val="28"/>
          <w:szCs w:val="28"/>
        </w:rPr>
        <w:t xml:space="preserve"> </w:t>
      </w:r>
      <w:r w:rsidR="007D6F58">
        <w:rPr>
          <w:rFonts w:ascii="Calibri" w:hAnsi="Calibri" w:cs="Calibri"/>
          <w:sz w:val="28"/>
          <w:szCs w:val="28"/>
        </w:rPr>
        <w:t>services</w:t>
      </w:r>
      <w:r w:rsidR="00B909FB" w:rsidRPr="00B909FB">
        <w:rPr>
          <w:rFonts w:ascii="Calibri" w:hAnsi="Calibri" w:cs="Calibri"/>
          <w:sz w:val="28"/>
          <w:szCs w:val="28"/>
        </w:rPr>
        <w:t xml:space="preserve">, data </w:t>
      </w:r>
      <w:ins w:id="27" w:author="Abdelkarim Mehdi" w:date="2024-10-02T16:13:00Z">
        <w:r w:rsidR="00350FE8">
          <w:rPr>
            <w:rFonts w:ascii="Calibri" w:hAnsi="Calibri" w:cs="Calibri"/>
            <w:sz w:val="28"/>
            <w:szCs w:val="28"/>
          </w:rPr>
          <w:t xml:space="preserve">migration </w:t>
        </w:r>
      </w:ins>
      <w:r w:rsidR="00B909FB" w:rsidRPr="00B909FB">
        <w:rPr>
          <w:rFonts w:ascii="Calibri" w:hAnsi="Calibri" w:cs="Calibri"/>
          <w:sz w:val="28"/>
          <w:szCs w:val="28"/>
        </w:rPr>
        <w:t>and current processes migration</w:t>
      </w:r>
      <w:r w:rsidR="007D6F58" w:rsidRPr="007D6F58">
        <w:rPr>
          <w:rFonts w:ascii="Calibri" w:hAnsi="Calibri" w:cs="Calibri"/>
          <w:sz w:val="28"/>
          <w:szCs w:val="28"/>
        </w:rPr>
        <w:t xml:space="preserve"> </w:t>
      </w:r>
      <w:ins w:id="28" w:author="Abdelkarim Mehdi" w:date="2024-10-02T16:14:00Z">
        <w:r w:rsidR="00350FE8" w:rsidRPr="00996597">
          <w:rPr>
            <w:rFonts w:ascii="Calibri" w:hAnsi="Calibri" w:cs="Calibri"/>
            <w:sz w:val="28"/>
            <w:szCs w:val="28"/>
          </w:rPr>
          <w:t>annexed hereto as Schedule (</w:t>
        </w:r>
        <w:r w:rsidR="00350FE8">
          <w:rPr>
            <w:rFonts w:ascii="Calibri" w:hAnsi="Calibri" w:cs="Calibri"/>
            <w:sz w:val="28"/>
            <w:szCs w:val="28"/>
          </w:rPr>
          <w:t>2</w:t>
        </w:r>
        <w:r w:rsidR="00350FE8" w:rsidRPr="00996597">
          <w:rPr>
            <w:rFonts w:ascii="Calibri" w:hAnsi="Calibri" w:cs="Calibri"/>
            <w:sz w:val="28"/>
            <w:szCs w:val="28"/>
          </w:rPr>
          <w:t>)</w:t>
        </w:r>
        <w:r w:rsidR="00350FE8">
          <w:rPr>
            <w:rFonts w:ascii="Calibri" w:hAnsi="Calibri" w:cs="Calibri"/>
            <w:sz w:val="28"/>
            <w:szCs w:val="28"/>
          </w:rPr>
          <w:t xml:space="preserve"> </w:t>
        </w:r>
      </w:ins>
      <w:r w:rsidR="007D6F58">
        <w:rPr>
          <w:rFonts w:ascii="Calibri" w:hAnsi="Calibri" w:cs="Calibri"/>
          <w:sz w:val="28"/>
          <w:szCs w:val="28"/>
        </w:rPr>
        <w:t>services</w:t>
      </w:r>
      <w:r w:rsidR="00B909FB" w:rsidRPr="00B909FB">
        <w:rPr>
          <w:rFonts w:ascii="Calibri" w:hAnsi="Calibri" w:cs="Calibri"/>
          <w:sz w:val="28"/>
          <w:szCs w:val="28"/>
        </w:rPr>
        <w:t>, and training</w:t>
      </w:r>
      <w:r w:rsidR="007D6F58" w:rsidRPr="007D6F58">
        <w:rPr>
          <w:rFonts w:ascii="Calibri" w:hAnsi="Calibri" w:cs="Calibri"/>
          <w:sz w:val="28"/>
          <w:szCs w:val="28"/>
        </w:rPr>
        <w:t xml:space="preserve"> </w:t>
      </w:r>
      <w:r w:rsidR="007D6F58">
        <w:rPr>
          <w:rFonts w:ascii="Calibri" w:hAnsi="Calibri" w:cs="Calibri"/>
          <w:sz w:val="28"/>
          <w:szCs w:val="28"/>
        </w:rPr>
        <w:t>services</w:t>
      </w:r>
      <w:r w:rsidR="00B909FB" w:rsidRPr="00B909FB">
        <w:rPr>
          <w:rFonts w:ascii="Calibri" w:eastAsia="SimSun" w:hAnsi="Calibri" w:cs="Calibri"/>
          <w:sz w:val="28"/>
          <w:szCs w:val="28"/>
        </w:rPr>
        <w:t xml:space="preserve"> </w:t>
      </w:r>
      <w:r w:rsidR="00ED5F93" w:rsidRPr="00B909FB">
        <w:rPr>
          <w:rFonts w:ascii="Calibri" w:eastAsia="SimSun" w:hAnsi="Calibri" w:cs="Calibri"/>
          <w:sz w:val="28"/>
          <w:szCs w:val="28"/>
        </w:rPr>
        <w:t>must be invoiced under the following scheme:</w:t>
      </w:r>
    </w:p>
    <w:p w14:paraId="4679CCC2" w14:textId="1945737D" w:rsidR="00B00114" w:rsidRPr="00B909FB" w:rsidRDefault="00024617" w:rsidP="0026073D">
      <w:pPr>
        <w:numPr>
          <w:ilvl w:val="0"/>
          <w:numId w:val="21"/>
        </w:numPr>
        <w:tabs>
          <w:tab w:val="left" w:pos="180"/>
        </w:tabs>
        <w:spacing w:after="0" w:line="240" w:lineRule="auto"/>
        <w:ind w:left="180" w:hanging="180"/>
        <w:jc w:val="both"/>
        <w:rPr>
          <w:rFonts w:ascii="Calibri" w:eastAsia="Calibri" w:hAnsi="Calibri" w:cs="Calibri"/>
          <w:sz w:val="28"/>
          <w:szCs w:val="28"/>
        </w:rPr>
      </w:pPr>
      <w:r>
        <w:rPr>
          <w:rFonts w:ascii="Calibri" w:eastAsia="Calibri" w:hAnsi="Calibri" w:cs="Calibri"/>
          <w:sz w:val="28"/>
          <w:szCs w:val="28"/>
        </w:rPr>
        <w:t>40 %</w:t>
      </w:r>
      <w:r w:rsidR="00A74E82" w:rsidRPr="00B909FB">
        <w:rPr>
          <w:rFonts w:ascii="Calibri" w:eastAsia="Calibri" w:hAnsi="Calibri" w:cs="Calibri"/>
          <w:sz w:val="28"/>
          <w:szCs w:val="28"/>
        </w:rPr>
        <w:t xml:space="preserve"> % of the amount of the issued Purchase Order(s) </w:t>
      </w:r>
      <w:r w:rsidR="00B00114" w:rsidRPr="00B909FB">
        <w:rPr>
          <w:rFonts w:ascii="Calibri" w:eastAsia="Calibri" w:hAnsi="Calibri" w:cs="Calibri"/>
          <w:sz w:val="28"/>
          <w:szCs w:val="28"/>
        </w:rPr>
        <w:t>upon its notification to Supplier as per Clause (3.2) herein above,</w:t>
      </w:r>
      <w:r w:rsidR="00B00114" w:rsidRPr="00B909FB">
        <w:rPr>
          <w:rFonts w:ascii="Calibri" w:hAnsi="Calibri" w:cs="Calibri"/>
          <w:b/>
          <w:bCs/>
          <w:color w:val="FF0000"/>
          <w:sz w:val="28"/>
          <w:szCs w:val="28"/>
        </w:rPr>
        <w:t xml:space="preserve"> </w:t>
      </w:r>
      <w:r w:rsidR="00B00114" w:rsidRPr="00B909FB">
        <w:rPr>
          <w:rFonts w:ascii="Calibri" w:hAnsi="Calibri" w:cs="Calibri"/>
          <w:sz w:val="28"/>
          <w:szCs w:val="28"/>
        </w:rPr>
        <w:t xml:space="preserve">provided that Supplier submits a Down Payment Guarantee as per the terms of Clause (6.4) hereunder. </w:t>
      </w:r>
    </w:p>
    <w:p w14:paraId="02EF9526" w14:textId="446216E2" w:rsidR="00A74E82" w:rsidRPr="00B909FB" w:rsidRDefault="00024617" w:rsidP="0026073D">
      <w:pPr>
        <w:numPr>
          <w:ilvl w:val="0"/>
          <w:numId w:val="21"/>
        </w:numPr>
        <w:tabs>
          <w:tab w:val="left" w:pos="180"/>
        </w:tabs>
        <w:spacing w:after="0" w:line="240" w:lineRule="auto"/>
        <w:ind w:left="180" w:hanging="180"/>
        <w:jc w:val="both"/>
        <w:rPr>
          <w:rFonts w:ascii="Calibri" w:eastAsia="Calibri" w:hAnsi="Calibri" w:cs="Calibri"/>
          <w:sz w:val="28"/>
          <w:szCs w:val="28"/>
        </w:rPr>
      </w:pPr>
      <w:proofErr w:type="gramStart"/>
      <w:r>
        <w:rPr>
          <w:rFonts w:ascii="Calibri" w:eastAsia="Calibri" w:hAnsi="Calibri" w:cs="Calibri"/>
          <w:sz w:val="28"/>
          <w:szCs w:val="28"/>
        </w:rPr>
        <w:t>20</w:t>
      </w:r>
      <w:r w:rsidR="00A74E82" w:rsidRPr="00B909FB">
        <w:rPr>
          <w:rFonts w:ascii="Calibri" w:eastAsia="Calibri" w:hAnsi="Calibri" w:cs="Calibri"/>
          <w:sz w:val="28"/>
          <w:szCs w:val="28"/>
        </w:rPr>
        <w:t xml:space="preserve"> %</w:t>
      </w:r>
      <w:proofErr w:type="gramEnd"/>
      <w:r w:rsidR="00A74E82" w:rsidRPr="00B909FB">
        <w:rPr>
          <w:rFonts w:ascii="Calibri" w:eastAsia="Calibri" w:hAnsi="Calibri" w:cs="Calibri"/>
          <w:sz w:val="28"/>
          <w:szCs w:val="28"/>
        </w:rPr>
        <w:t xml:space="preserve"> of the amount of the issued Purchase Order(s) upon complete delivery.</w:t>
      </w:r>
    </w:p>
    <w:p w14:paraId="3C397340" w14:textId="3CB6584D" w:rsidR="00A74E82" w:rsidRPr="00B909FB" w:rsidRDefault="00024617" w:rsidP="00A74E82">
      <w:pPr>
        <w:numPr>
          <w:ilvl w:val="0"/>
          <w:numId w:val="21"/>
        </w:numPr>
        <w:tabs>
          <w:tab w:val="left" w:pos="180"/>
        </w:tabs>
        <w:spacing w:after="0" w:line="240" w:lineRule="auto"/>
        <w:ind w:left="180" w:hanging="180"/>
        <w:jc w:val="both"/>
        <w:rPr>
          <w:rFonts w:ascii="Calibri" w:eastAsia="Calibri" w:hAnsi="Calibri" w:cs="Calibri"/>
          <w:sz w:val="28"/>
          <w:szCs w:val="28"/>
        </w:rPr>
      </w:pPr>
      <w:proofErr w:type="gramStart"/>
      <w:r>
        <w:rPr>
          <w:rFonts w:ascii="Calibri" w:eastAsia="Calibri" w:hAnsi="Calibri" w:cs="Calibri"/>
          <w:sz w:val="28"/>
          <w:szCs w:val="28"/>
        </w:rPr>
        <w:t>20</w:t>
      </w:r>
      <w:r w:rsidR="00A74E82" w:rsidRPr="00B909FB">
        <w:rPr>
          <w:rFonts w:ascii="Calibri" w:eastAsia="Calibri" w:hAnsi="Calibri" w:cs="Calibri"/>
          <w:sz w:val="28"/>
          <w:szCs w:val="28"/>
        </w:rPr>
        <w:t xml:space="preserve"> %</w:t>
      </w:r>
      <w:proofErr w:type="gramEnd"/>
      <w:r w:rsidR="00A74E82" w:rsidRPr="00B909FB">
        <w:rPr>
          <w:rFonts w:ascii="Calibri" w:eastAsia="Calibri" w:hAnsi="Calibri" w:cs="Calibri"/>
          <w:sz w:val="28"/>
          <w:szCs w:val="28"/>
        </w:rPr>
        <w:t xml:space="preserve"> of the amount of the issued Purchase Order(s) upon the issuance of MIC2 to the Preliminary Acceptance Certificate (PAC).</w:t>
      </w:r>
    </w:p>
    <w:p w14:paraId="4B81DBB1" w14:textId="3656D39E" w:rsidR="00A74E82" w:rsidRPr="00B909FB" w:rsidRDefault="00024617" w:rsidP="00A74E82">
      <w:pPr>
        <w:numPr>
          <w:ilvl w:val="0"/>
          <w:numId w:val="21"/>
        </w:numPr>
        <w:tabs>
          <w:tab w:val="left" w:pos="180"/>
        </w:tabs>
        <w:spacing w:after="0" w:line="240" w:lineRule="auto"/>
        <w:ind w:left="180" w:hanging="180"/>
        <w:jc w:val="both"/>
        <w:rPr>
          <w:rFonts w:ascii="Calibri" w:eastAsia="Calibri" w:hAnsi="Calibri" w:cs="Calibri"/>
          <w:bCs/>
          <w:sz w:val="28"/>
          <w:szCs w:val="28"/>
        </w:rPr>
      </w:pPr>
      <w:proofErr w:type="gramStart"/>
      <w:r>
        <w:rPr>
          <w:rFonts w:ascii="Calibri" w:eastAsia="Calibri" w:hAnsi="Calibri" w:cs="Calibri"/>
          <w:sz w:val="28"/>
          <w:szCs w:val="28"/>
        </w:rPr>
        <w:t>20</w:t>
      </w:r>
      <w:r w:rsidR="00A74E82" w:rsidRPr="00B909FB">
        <w:rPr>
          <w:rFonts w:ascii="Calibri" w:eastAsia="Calibri" w:hAnsi="Calibri" w:cs="Calibri"/>
          <w:sz w:val="28"/>
          <w:szCs w:val="28"/>
        </w:rPr>
        <w:t xml:space="preserve"> %</w:t>
      </w:r>
      <w:proofErr w:type="gramEnd"/>
      <w:r w:rsidR="00A74E82" w:rsidRPr="00B909FB">
        <w:rPr>
          <w:rFonts w:ascii="Calibri" w:eastAsia="Calibri" w:hAnsi="Calibri" w:cs="Calibri"/>
          <w:sz w:val="28"/>
          <w:szCs w:val="28"/>
        </w:rPr>
        <w:t xml:space="preserve"> of the amount of the issued Purchase Order(s) upon the issuance of MIC2 to the </w:t>
      </w:r>
      <w:r w:rsidR="00A74E82" w:rsidRPr="00B909FB">
        <w:rPr>
          <w:rFonts w:ascii="Calibri" w:eastAsia="MS Mincho" w:hAnsi="Calibri" w:cs="Calibri"/>
          <w:bCs/>
          <w:sz w:val="28"/>
          <w:szCs w:val="28"/>
        </w:rPr>
        <w:t>Final Acceptance Certificate (FAC).</w:t>
      </w:r>
    </w:p>
    <w:p w14:paraId="45EE1A43" w14:textId="1E1061B0" w:rsidR="00ED5F93" w:rsidRPr="00B909FB" w:rsidRDefault="00ED5F93" w:rsidP="00ED5F93">
      <w:pPr>
        <w:tabs>
          <w:tab w:val="left" w:pos="450"/>
        </w:tabs>
        <w:spacing w:after="0" w:line="240" w:lineRule="auto"/>
        <w:jc w:val="both"/>
        <w:rPr>
          <w:rFonts w:ascii="Calibri" w:hAnsi="Calibri" w:cs="Calibri"/>
          <w:b/>
          <w:bCs/>
          <w:sz w:val="28"/>
          <w:szCs w:val="28"/>
          <w:lang w:eastAsia="ko-KR"/>
        </w:rPr>
      </w:pPr>
    </w:p>
    <w:p w14:paraId="5A72605E" w14:textId="2B02614E" w:rsidR="00ED5F93" w:rsidRPr="00B909FB" w:rsidRDefault="00ED5F93" w:rsidP="00FF7E1E">
      <w:pPr>
        <w:pStyle w:val="ListParagraph"/>
        <w:numPr>
          <w:ilvl w:val="2"/>
          <w:numId w:val="4"/>
        </w:numPr>
        <w:tabs>
          <w:tab w:val="left" w:pos="450"/>
        </w:tabs>
        <w:spacing w:after="0" w:line="240" w:lineRule="auto"/>
        <w:ind w:left="720"/>
        <w:jc w:val="both"/>
        <w:rPr>
          <w:rFonts w:ascii="Calibri" w:hAnsi="Calibri" w:cs="Calibri"/>
          <w:b/>
          <w:bCs/>
          <w:sz w:val="28"/>
          <w:szCs w:val="28"/>
          <w:lang w:eastAsia="ko-KR"/>
        </w:rPr>
      </w:pPr>
      <w:r w:rsidRPr="00B909FB">
        <w:rPr>
          <w:rFonts w:ascii="Calibri" w:hAnsi="Calibri" w:cs="Calibri"/>
          <w:b/>
          <w:bCs/>
          <w:sz w:val="28"/>
          <w:szCs w:val="28"/>
          <w:lang w:eastAsia="ko-KR"/>
        </w:rPr>
        <w:t xml:space="preserve">Invoicing for the </w:t>
      </w:r>
      <w:r w:rsidRPr="00B909FB">
        <w:rPr>
          <w:rFonts w:ascii="Calibri" w:hAnsi="Calibri" w:cs="Calibri"/>
          <w:b/>
          <w:bCs/>
          <w:sz w:val="28"/>
          <w:szCs w:val="28"/>
        </w:rPr>
        <w:t>Maintenance and Support</w:t>
      </w:r>
      <w:r w:rsidR="00FF7E1E" w:rsidRPr="00B909FB">
        <w:rPr>
          <w:rFonts w:ascii="Calibri" w:hAnsi="Calibri" w:cs="Calibri"/>
          <w:b/>
          <w:bCs/>
          <w:sz w:val="28"/>
          <w:szCs w:val="28"/>
        </w:rPr>
        <w:t xml:space="preserve"> Services</w:t>
      </w:r>
    </w:p>
    <w:p w14:paraId="70E7E2CB" w14:textId="1114F573" w:rsidR="00ED5F93" w:rsidRDefault="00FF7E1E" w:rsidP="00FF7E1E">
      <w:pPr>
        <w:tabs>
          <w:tab w:val="left" w:pos="450"/>
        </w:tabs>
        <w:spacing w:after="0" w:line="240" w:lineRule="auto"/>
        <w:jc w:val="both"/>
        <w:rPr>
          <w:rFonts w:ascii="Calibri" w:eastAsia="SimSun" w:hAnsi="Calibri" w:cs="Calibri"/>
          <w:sz w:val="28"/>
          <w:szCs w:val="28"/>
        </w:rPr>
      </w:pPr>
      <w:r w:rsidRPr="00B909FB">
        <w:rPr>
          <w:rFonts w:ascii="Calibri" w:hAnsi="Calibri" w:cs="Calibri"/>
          <w:sz w:val="28"/>
          <w:szCs w:val="28"/>
          <w:lang w:eastAsia="ko-KR"/>
        </w:rPr>
        <w:t>The</w:t>
      </w:r>
      <w:r w:rsidR="00ED5F93" w:rsidRPr="00B909FB">
        <w:rPr>
          <w:rFonts w:ascii="Calibri" w:hAnsi="Calibri" w:cs="Calibri"/>
          <w:sz w:val="28"/>
          <w:szCs w:val="28"/>
          <w:lang w:eastAsia="ko-KR"/>
        </w:rPr>
        <w:t xml:space="preserve"> ordered </w:t>
      </w:r>
      <w:r w:rsidRPr="00B909FB">
        <w:rPr>
          <w:rFonts w:ascii="Calibri" w:hAnsi="Calibri" w:cs="Calibri"/>
          <w:sz w:val="28"/>
          <w:szCs w:val="28"/>
          <w:lang w:eastAsia="ko-KR"/>
        </w:rPr>
        <w:t>Maintenance and Support Services</w:t>
      </w:r>
      <w:r w:rsidR="00ED5F93" w:rsidRPr="00B909FB">
        <w:rPr>
          <w:rFonts w:ascii="Calibri" w:hAnsi="Calibri" w:cs="Calibri"/>
          <w:sz w:val="28"/>
          <w:szCs w:val="28"/>
          <w:lang w:eastAsia="ko-KR"/>
        </w:rPr>
        <w:t xml:space="preserve"> </w:t>
      </w:r>
      <w:r w:rsidR="00ED5F93" w:rsidRPr="00B909FB">
        <w:rPr>
          <w:rFonts w:ascii="Calibri" w:eastAsia="SimSun" w:hAnsi="Calibri" w:cs="Calibri"/>
          <w:sz w:val="28"/>
          <w:szCs w:val="28"/>
        </w:rPr>
        <w:t xml:space="preserve">by MIC2 under this Contract must be invoiced </w:t>
      </w:r>
      <w:proofErr w:type="gramStart"/>
      <w:r w:rsidR="00ED5F93" w:rsidRPr="00B909FB">
        <w:rPr>
          <w:rFonts w:ascii="Calibri" w:eastAsia="SimSun" w:hAnsi="Calibri" w:cs="Calibri"/>
          <w:sz w:val="28"/>
          <w:szCs w:val="28"/>
        </w:rPr>
        <w:t>on an annual equal quarterly basis installments</w:t>
      </w:r>
      <w:proofErr w:type="gramEnd"/>
      <w:r w:rsidR="00ED5F93" w:rsidRPr="00B909FB">
        <w:rPr>
          <w:rFonts w:ascii="Calibri" w:eastAsia="SimSun" w:hAnsi="Calibri" w:cs="Calibri"/>
          <w:sz w:val="28"/>
          <w:szCs w:val="28"/>
        </w:rPr>
        <w:t xml:space="preserve"> to be issued by the Supplier at the end of each quarter.</w:t>
      </w:r>
      <w:r w:rsidR="00ED5F93" w:rsidRPr="002963EA">
        <w:rPr>
          <w:rFonts w:ascii="Calibri" w:eastAsia="SimSun" w:hAnsi="Calibri" w:cs="Calibri"/>
          <w:sz w:val="28"/>
          <w:szCs w:val="28"/>
        </w:rPr>
        <w:t xml:space="preserve"> </w:t>
      </w:r>
    </w:p>
    <w:p w14:paraId="60C3D918" w14:textId="77777777" w:rsidR="00086C04" w:rsidRPr="002963EA" w:rsidRDefault="00086C04" w:rsidP="00086C04">
      <w:pPr>
        <w:tabs>
          <w:tab w:val="left" w:pos="450"/>
        </w:tabs>
        <w:spacing w:after="0" w:line="240" w:lineRule="auto"/>
        <w:jc w:val="both"/>
        <w:rPr>
          <w:rFonts w:ascii="Calibri" w:eastAsia="SimSun" w:hAnsi="Calibri" w:cs="Calibri"/>
          <w:sz w:val="28"/>
          <w:szCs w:val="28"/>
        </w:rPr>
      </w:pPr>
    </w:p>
    <w:p w14:paraId="0AF46E20" w14:textId="77777777" w:rsidR="00ED5F93" w:rsidRPr="002963EA" w:rsidRDefault="00ED5F93" w:rsidP="00086C04">
      <w:pPr>
        <w:numPr>
          <w:ilvl w:val="1"/>
          <w:numId w:val="4"/>
        </w:numPr>
        <w:spacing w:after="0" w:line="240" w:lineRule="auto"/>
        <w:ind w:left="450" w:hanging="450"/>
        <w:contextualSpacing/>
        <w:jc w:val="both"/>
        <w:rPr>
          <w:rFonts w:ascii="Calibri" w:eastAsia="Calibri" w:hAnsi="Calibri" w:cs="Calibri"/>
          <w:b/>
          <w:bCs/>
          <w:sz w:val="28"/>
          <w:szCs w:val="28"/>
        </w:rPr>
      </w:pPr>
      <w:r w:rsidRPr="002963EA">
        <w:rPr>
          <w:rFonts w:ascii="Calibri" w:eastAsia="Calibri" w:hAnsi="Calibri" w:cs="Calibri"/>
          <w:b/>
          <w:bCs/>
          <w:sz w:val="28"/>
          <w:szCs w:val="28"/>
        </w:rPr>
        <w:t>Payment</w:t>
      </w:r>
    </w:p>
    <w:p w14:paraId="2ED30709" w14:textId="534D05F3" w:rsidR="00B00114" w:rsidRPr="001D1BDF" w:rsidRDefault="00ED5F93" w:rsidP="001D1BDF">
      <w:pPr>
        <w:spacing w:after="0" w:line="240" w:lineRule="auto"/>
        <w:contextualSpacing/>
        <w:jc w:val="both"/>
        <w:rPr>
          <w:rFonts w:ascii="Calibri" w:eastAsia="Calibri" w:hAnsi="Calibri" w:cs="Calibri"/>
          <w:sz w:val="28"/>
          <w:szCs w:val="28"/>
        </w:rPr>
      </w:pPr>
      <w:r w:rsidRPr="002963EA">
        <w:rPr>
          <w:rFonts w:ascii="Calibri" w:eastAsia="Calibri" w:hAnsi="Calibri" w:cs="Calibri"/>
          <w:sz w:val="28"/>
          <w:szCs w:val="28"/>
        </w:rPr>
        <w:lastRenderedPageBreak/>
        <w:t xml:space="preserve">MIC2 shall settle any invoice issued under this Contract within </w:t>
      </w:r>
      <w:proofErr w:type="gramStart"/>
      <w:r w:rsidRPr="002963EA">
        <w:rPr>
          <w:rFonts w:ascii="Calibri" w:eastAsia="Calibri" w:hAnsi="Calibri" w:cs="Calibri"/>
          <w:sz w:val="28"/>
          <w:szCs w:val="28"/>
        </w:rPr>
        <w:t>sixty (60) days</w:t>
      </w:r>
      <w:proofErr w:type="gramEnd"/>
      <w:r w:rsidRPr="002963EA">
        <w:rPr>
          <w:rFonts w:ascii="Calibri" w:eastAsia="Calibri" w:hAnsi="Calibri" w:cs="Calibri"/>
          <w:sz w:val="28"/>
          <w:szCs w:val="28"/>
        </w:rPr>
        <w:t xml:space="preserve"> from the date of its receipt and acceptance by MIC2. </w:t>
      </w:r>
    </w:p>
    <w:p w14:paraId="65ED7670" w14:textId="77777777" w:rsidR="00B00114" w:rsidRPr="003D4A3C" w:rsidRDefault="00B00114" w:rsidP="00B00114">
      <w:pPr>
        <w:pStyle w:val="NoSpacing"/>
        <w:numPr>
          <w:ilvl w:val="1"/>
          <w:numId w:val="4"/>
        </w:numPr>
        <w:ind w:left="450" w:hanging="450"/>
        <w:jc w:val="both"/>
        <w:rPr>
          <w:rFonts w:ascii="Calibri" w:hAnsi="Calibri" w:cs="Calibri"/>
          <w:b/>
          <w:bCs/>
          <w:sz w:val="28"/>
          <w:szCs w:val="28"/>
        </w:rPr>
      </w:pPr>
      <w:r>
        <w:rPr>
          <w:rFonts w:ascii="Calibri" w:hAnsi="Calibri" w:cs="Calibri"/>
          <w:b/>
          <w:bCs/>
          <w:sz w:val="28"/>
          <w:szCs w:val="28"/>
        </w:rPr>
        <w:t>The Down Payment Guarantee</w:t>
      </w:r>
    </w:p>
    <w:p w14:paraId="61E5A41E" w14:textId="77777777" w:rsidR="00B00114" w:rsidRPr="004F2F06" w:rsidRDefault="00B00114" w:rsidP="00B00114">
      <w:pPr>
        <w:pStyle w:val="NoSpacing"/>
        <w:jc w:val="both"/>
        <w:rPr>
          <w:rFonts w:ascii="Calibri" w:hAnsi="Calibri" w:cs="Calibri"/>
          <w:sz w:val="28"/>
          <w:szCs w:val="28"/>
        </w:rPr>
      </w:pPr>
      <w:proofErr w:type="gramStart"/>
      <w:r w:rsidRPr="003D4A3C">
        <w:rPr>
          <w:rFonts w:ascii="Calibri" w:hAnsi="Calibri" w:cs="Calibri"/>
          <w:color w:val="000000"/>
          <w:sz w:val="28"/>
          <w:szCs w:val="28"/>
        </w:rPr>
        <w:t xml:space="preserve">Upon the issuance of </w:t>
      </w:r>
      <w:r>
        <w:rPr>
          <w:rFonts w:ascii="Calibri" w:hAnsi="Calibri" w:cs="Calibri"/>
          <w:color w:val="000000"/>
          <w:sz w:val="28"/>
          <w:szCs w:val="28"/>
        </w:rPr>
        <w:t>any</w:t>
      </w:r>
      <w:r w:rsidRPr="003D4A3C">
        <w:rPr>
          <w:rFonts w:ascii="Calibri" w:hAnsi="Calibri" w:cs="Calibri"/>
          <w:color w:val="000000"/>
          <w:sz w:val="28"/>
          <w:szCs w:val="28"/>
        </w:rPr>
        <w:t xml:space="preserve"> </w:t>
      </w:r>
      <w:r w:rsidRPr="002963EA">
        <w:rPr>
          <w:rFonts w:ascii="Calibri" w:hAnsi="Calibri" w:cs="Calibri"/>
          <w:sz w:val="28"/>
          <w:szCs w:val="28"/>
        </w:rPr>
        <w:t>Purchase Order(s) to the Supplier under this Contract of Adherence,</w:t>
      </w:r>
      <w:r w:rsidRPr="003D4A3C">
        <w:rPr>
          <w:rFonts w:ascii="Calibri" w:hAnsi="Calibri" w:cs="Calibri"/>
          <w:color w:val="000000"/>
          <w:sz w:val="28"/>
          <w:szCs w:val="28"/>
        </w:rPr>
        <w:t xml:space="preserve"> the </w:t>
      </w:r>
      <w:r>
        <w:rPr>
          <w:rFonts w:ascii="Calibri" w:hAnsi="Calibri" w:cs="Calibri"/>
          <w:color w:val="000000"/>
          <w:sz w:val="28"/>
          <w:szCs w:val="28"/>
        </w:rPr>
        <w:t>Supplier</w:t>
      </w:r>
      <w:r w:rsidRPr="003D4A3C">
        <w:rPr>
          <w:rFonts w:ascii="Calibri" w:hAnsi="Calibri" w:cs="Calibri"/>
          <w:color w:val="000000"/>
          <w:sz w:val="28"/>
          <w:szCs w:val="28"/>
        </w:rPr>
        <w:t xml:space="preserve"> </w:t>
      </w:r>
      <w:r>
        <w:rPr>
          <w:rFonts w:ascii="Calibri" w:hAnsi="Calibri" w:cs="Calibri"/>
          <w:color w:val="000000"/>
          <w:sz w:val="28"/>
          <w:szCs w:val="28"/>
        </w:rPr>
        <w:t>must</w:t>
      </w:r>
      <w:r w:rsidRPr="003D4A3C">
        <w:rPr>
          <w:rFonts w:ascii="Calibri" w:hAnsi="Calibri" w:cs="Calibri"/>
          <w:color w:val="000000"/>
          <w:sz w:val="28"/>
          <w:szCs w:val="28"/>
        </w:rPr>
        <w:t xml:space="preserve"> submit </w:t>
      </w:r>
      <w:r>
        <w:rPr>
          <w:rFonts w:ascii="Calibri" w:hAnsi="Calibri" w:cs="Calibri"/>
          <w:color w:val="000000"/>
          <w:sz w:val="28"/>
          <w:szCs w:val="28"/>
        </w:rPr>
        <w:t xml:space="preserve">a </w:t>
      </w:r>
      <w:r w:rsidRPr="003D4A3C">
        <w:rPr>
          <w:rFonts w:ascii="Calibri" w:hAnsi="Calibri" w:cs="Calibri"/>
          <w:color w:val="000000"/>
          <w:sz w:val="28"/>
          <w:szCs w:val="28"/>
        </w:rPr>
        <w:t xml:space="preserve">Down Payment Bank Guaranty in </w:t>
      </w:r>
      <w:r>
        <w:rPr>
          <w:rFonts w:ascii="Calibri" w:hAnsi="Calibri" w:cs="Calibri"/>
          <w:color w:val="000000"/>
          <w:sz w:val="28"/>
          <w:szCs w:val="28"/>
        </w:rPr>
        <w:t>f</w:t>
      </w:r>
      <w:r w:rsidRPr="003D4A3C">
        <w:rPr>
          <w:rFonts w:ascii="Calibri" w:hAnsi="Calibri" w:cs="Calibri"/>
          <w:color w:val="000000"/>
          <w:sz w:val="28"/>
          <w:szCs w:val="28"/>
        </w:rPr>
        <w:t xml:space="preserve">resh currency to the order and for the benefit of MIC2, the said </w:t>
      </w:r>
      <w:r>
        <w:rPr>
          <w:rFonts w:ascii="Calibri" w:hAnsi="Calibri" w:cs="Calibri"/>
          <w:color w:val="000000"/>
          <w:sz w:val="28"/>
          <w:szCs w:val="28"/>
        </w:rPr>
        <w:t>D</w:t>
      </w:r>
      <w:r w:rsidRPr="003D4A3C">
        <w:rPr>
          <w:rFonts w:ascii="Calibri" w:hAnsi="Calibri" w:cs="Calibri"/>
          <w:color w:val="000000"/>
          <w:sz w:val="28"/>
          <w:szCs w:val="28"/>
        </w:rPr>
        <w:t xml:space="preserve">own </w:t>
      </w:r>
      <w:r>
        <w:rPr>
          <w:rFonts w:ascii="Calibri" w:hAnsi="Calibri" w:cs="Calibri"/>
          <w:color w:val="000000"/>
          <w:sz w:val="28"/>
          <w:szCs w:val="28"/>
        </w:rPr>
        <w:t>P</w:t>
      </w:r>
      <w:r w:rsidRPr="003D4A3C">
        <w:rPr>
          <w:rFonts w:ascii="Calibri" w:hAnsi="Calibri" w:cs="Calibri"/>
          <w:color w:val="000000"/>
          <w:sz w:val="28"/>
          <w:szCs w:val="28"/>
        </w:rPr>
        <w:t xml:space="preserve">ayment </w:t>
      </w:r>
      <w:r>
        <w:rPr>
          <w:rFonts w:ascii="Calibri" w:hAnsi="Calibri" w:cs="Calibri"/>
          <w:color w:val="000000"/>
          <w:sz w:val="28"/>
          <w:szCs w:val="28"/>
        </w:rPr>
        <w:t xml:space="preserve">Guaranty must </w:t>
      </w:r>
      <w:r w:rsidRPr="003D4A3C">
        <w:rPr>
          <w:rFonts w:ascii="Calibri" w:hAnsi="Calibri" w:cs="Calibri"/>
          <w:color w:val="000000"/>
          <w:sz w:val="28"/>
          <w:szCs w:val="28"/>
        </w:rPr>
        <w:t>represent 100</w:t>
      </w:r>
      <w:r>
        <w:rPr>
          <w:rFonts w:ascii="Calibri" w:hAnsi="Calibri" w:cs="Calibri"/>
          <w:color w:val="000000"/>
          <w:sz w:val="28"/>
          <w:szCs w:val="28"/>
        </w:rPr>
        <w:t xml:space="preserve"> </w:t>
      </w:r>
      <w:r w:rsidRPr="003D4A3C">
        <w:rPr>
          <w:rFonts w:ascii="Calibri" w:hAnsi="Calibri" w:cs="Calibri"/>
          <w:color w:val="000000"/>
          <w:sz w:val="28"/>
          <w:szCs w:val="28"/>
        </w:rPr>
        <w:t xml:space="preserve">% </w:t>
      </w:r>
      <w:r>
        <w:rPr>
          <w:rFonts w:ascii="Calibri" w:hAnsi="Calibri" w:cs="Calibri"/>
          <w:color w:val="000000"/>
          <w:sz w:val="28"/>
          <w:szCs w:val="28"/>
        </w:rPr>
        <w:t>(</w:t>
      </w:r>
      <w:r w:rsidRPr="003D4A3C">
        <w:rPr>
          <w:rFonts w:ascii="Calibri" w:hAnsi="Calibri" w:cs="Calibri"/>
          <w:color w:val="000000"/>
          <w:sz w:val="28"/>
          <w:szCs w:val="28"/>
        </w:rPr>
        <w:t xml:space="preserve">plus VAT </w:t>
      </w:r>
      <w:r>
        <w:rPr>
          <w:rFonts w:ascii="Calibri" w:hAnsi="Calibri" w:cs="Calibri"/>
          <w:color w:val="000000"/>
          <w:sz w:val="28"/>
          <w:szCs w:val="28"/>
        </w:rPr>
        <w:t>in case</w:t>
      </w:r>
      <w:r w:rsidRPr="003D4A3C">
        <w:rPr>
          <w:rFonts w:ascii="Calibri" w:hAnsi="Calibri" w:cs="Calibri"/>
          <w:color w:val="000000"/>
          <w:sz w:val="28"/>
          <w:szCs w:val="28"/>
        </w:rPr>
        <w:t xml:space="preserve"> applicable</w:t>
      </w:r>
      <w:r>
        <w:rPr>
          <w:rFonts w:ascii="Calibri" w:hAnsi="Calibri" w:cs="Calibri"/>
          <w:color w:val="000000"/>
          <w:sz w:val="28"/>
          <w:szCs w:val="28"/>
        </w:rPr>
        <w:t>)</w:t>
      </w:r>
      <w:r w:rsidRPr="003D4A3C">
        <w:rPr>
          <w:rFonts w:ascii="Calibri" w:hAnsi="Calibri" w:cs="Calibri"/>
          <w:color w:val="000000"/>
          <w:sz w:val="28"/>
          <w:szCs w:val="28"/>
        </w:rPr>
        <w:t xml:space="preserve"> of the </w:t>
      </w:r>
      <w:r>
        <w:rPr>
          <w:rFonts w:ascii="Calibri" w:hAnsi="Calibri" w:cs="Calibri"/>
          <w:color w:val="000000"/>
          <w:sz w:val="28"/>
          <w:szCs w:val="28"/>
        </w:rPr>
        <w:t xml:space="preserve">amount of the </w:t>
      </w:r>
      <w:r w:rsidRPr="003D4A3C">
        <w:rPr>
          <w:rFonts w:ascii="Calibri" w:hAnsi="Calibri" w:cs="Calibri"/>
          <w:color w:val="000000"/>
          <w:sz w:val="28"/>
          <w:szCs w:val="28"/>
        </w:rPr>
        <w:t>down-payment</w:t>
      </w:r>
      <w:r>
        <w:rPr>
          <w:rFonts w:ascii="Calibri" w:hAnsi="Calibri" w:cs="Calibri"/>
          <w:color w:val="000000"/>
          <w:sz w:val="28"/>
          <w:szCs w:val="28"/>
        </w:rPr>
        <w:t xml:space="preserve"> under the relevant Purchase Order(s)</w:t>
      </w:r>
      <w:r w:rsidRPr="003D4A3C">
        <w:rPr>
          <w:rFonts w:ascii="Calibri" w:hAnsi="Calibri" w:cs="Calibri"/>
          <w:color w:val="000000"/>
          <w:sz w:val="28"/>
          <w:szCs w:val="28"/>
        </w:rPr>
        <w:t xml:space="preserve">, </w:t>
      </w:r>
      <w:r>
        <w:rPr>
          <w:rFonts w:ascii="Calibri" w:hAnsi="Calibri" w:cs="Calibri"/>
          <w:color w:val="000000"/>
          <w:sz w:val="28"/>
          <w:szCs w:val="28"/>
        </w:rPr>
        <w:t xml:space="preserve">and must be </w:t>
      </w:r>
      <w:r w:rsidRPr="002963EA">
        <w:rPr>
          <w:rFonts w:ascii="Calibri" w:hAnsi="Calibri" w:cs="Calibri"/>
          <w:sz w:val="28"/>
          <w:szCs w:val="28"/>
        </w:rPr>
        <w:t xml:space="preserve">issued by an accredited Lebanese qualified Bank listed on the Lebanese Central Bank list of Banks, or by a foreign bank that have received a credit rating of at least a “prime” </w:t>
      </w:r>
      <w:r>
        <w:rPr>
          <w:rFonts w:ascii="Calibri" w:hAnsi="Calibri" w:cs="Calibri"/>
          <w:sz w:val="28"/>
          <w:szCs w:val="28"/>
        </w:rPr>
        <w:t xml:space="preserve">investment grade (BBB or above), </w:t>
      </w:r>
      <w:r w:rsidRPr="003D4A3C">
        <w:rPr>
          <w:rFonts w:ascii="Calibri" w:hAnsi="Calibri" w:cs="Calibri"/>
          <w:color w:val="000000"/>
          <w:sz w:val="28"/>
          <w:szCs w:val="28"/>
        </w:rPr>
        <w:t xml:space="preserve">to guarantee the down-payment made by MIC2 as per the </w:t>
      </w:r>
      <w:r>
        <w:rPr>
          <w:rFonts w:ascii="Calibri" w:hAnsi="Calibri" w:cs="Calibri"/>
          <w:color w:val="000000"/>
          <w:sz w:val="28"/>
          <w:szCs w:val="28"/>
        </w:rPr>
        <w:t>relevant</w:t>
      </w:r>
      <w:r w:rsidRPr="003D4A3C">
        <w:rPr>
          <w:rFonts w:ascii="Calibri" w:hAnsi="Calibri" w:cs="Calibri"/>
          <w:color w:val="000000"/>
          <w:sz w:val="28"/>
          <w:szCs w:val="28"/>
        </w:rPr>
        <w:t xml:space="preserve"> </w:t>
      </w:r>
      <w:r w:rsidRPr="002963EA">
        <w:rPr>
          <w:rFonts w:ascii="Calibri" w:hAnsi="Calibri" w:cs="Calibri"/>
          <w:sz w:val="28"/>
          <w:szCs w:val="28"/>
        </w:rPr>
        <w:t>Purchase Order(s)</w:t>
      </w:r>
      <w:r w:rsidRPr="003D4A3C">
        <w:rPr>
          <w:rFonts w:ascii="Calibri" w:hAnsi="Calibri" w:cs="Calibri"/>
          <w:color w:val="000000"/>
          <w:sz w:val="28"/>
          <w:szCs w:val="28"/>
        </w:rPr>
        <w:t>.</w:t>
      </w:r>
      <w:proofErr w:type="gramEnd"/>
    </w:p>
    <w:p w14:paraId="6DF0068C" w14:textId="5ED25ECA" w:rsidR="00B00114" w:rsidRDefault="00B00114" w:rsidP="00B00114">
      <w:pPr>
        <w:spacing w:after="0" w:line="240" w:lineRule="auto"/>
        <w:jc w:val="both"/>
        <w:rPr>
          <w:rFonts w:ascii="Calibri" w:hAnsi="Calibri" w:cs="Calibri"/>
          <w:color w:val="000000"/>
          <w:sz w:val="28"/>
          <w:szCs w:val="28"/>
        </w:rPr>
      </w:pPr>
      <w:r w:rsidRPr="003D4A3C">
        <w:rPr>
          <w:rFonts w:ascii="Calibri" w:hAnsi="Calibri" w:cs="Calibri"/>
          <w:color w:val="000000"/>
          <w:sz w:val="28"/>
          <w:szCs w:val="28"/>
        </w:rPr>
        <w:t xml:space="preserve">The </w:t>
      </w:r>
      <w:r>
        <w:rPr>
          <w:rFonts w:ascii="Calibri" w:hAnsi="Calibri" w:cs="Calibri"/>
          <w:color w:val="000000"/>
          <w:sz w:val="28"/>
          <w:szCs w:val="28"/>
        </w:rPr>
        <w:t xml:space="preserve">said </w:t>
      </w:r>
      <w:r w:rsidRPr="003D4A3C">
        <w:rPr>
          <w:rFonts w:ascii="Calibri" w:hAnsi="Calibri" w:cs="Calibri"/>
          <w:color w:val="000000"/>
          <w:sz w:val="28"/>
          <w:szCs w:val="28"/>
        </w:rPr>
        <w:t>Down Payment Guarantee shall provide t</w:t>
      </w:r>
      <w:r>
        <w:rPr>
          <w:rFonts w:ascii="Calibri" w:hAnsi="Calibri" w:cs="Calibri"/>
          <w:color w:val="000000"/>
          <w:sz w:val="28"/>
          <w:szCs w:val="28"/>
        </w:rPr>
        <w:t>hat the issuing bank guarantees</w:t>
      </w:r>
      <w:r w:rsidRPr="003D4A3C">
        <w:rPr>
          <w:rFonts w:ascii="Calibri" w:hAnsi="Calibri" w:cs="Calibri"/>
          <w:color w:val="000000"/>
          <w:sz w:val="28"/>
          <w:szCs w:val="28"/>
        </w:rPr>
        <w:t xml:space="preserve"> </w:t>
      </w:r>
      <w:r>
        <w:rPr>
          <w:rFonts w:ascii="Calibri" w:hAnsi="Calibri" w:cs="Calibri"/>
          <w:color w:val="000000"/>
          <w:sz w:val="28"/>
          <w:szCs w:val="28"/>
        </w:rPr>
        <w:t>(</w:t>
      </w:r>
      <w:r w:rsidRPr="003D4A3C">
        <w:rPr>
          <w:rFonts w:ascii="Calibri" w:hAnsi="Calibri" w:cs="Calibri"/>
          <w:color w:val="000000"/>
          <w:sz w:val="28"/>
          <w:szCs w:val="28"/>
        </w:rPr>
        <w:t xml:space="preserve">jointly and severally with </w:t>
      </w:r>
      <w:r>
        <w:rPr>
          <w:rFonts w:ascii="Calibri" w:hAnsi="Calibri" w:cs="Calibri"/>
          <w:color w:val="000000"/>
          <w:sz w:val="28"/>
          <w:szCs w:val="28"/>
        </w:rPr>
        <w:t xml:space="preserve">the Supplier) </w:t>
      </w:r>
      <w:r w:rsidRPr="003D4A3C">
        <w:rPr>
          <w:rFonts w:ascii="Calibri" w:hAnsi="Calibri" w:cs="Calibri"/>
          <w:color w:val="000000"/>
          <w:sz w:val="28"/>
          <w:szCs w:val="28"/>
        </w:rPr>
        <w:t xml:space="preserve">the payment of the amount of </w:t>
      </w:r>
      <w:r>
        <w:rPr>
          <w:rFonts w:ascii="Calibri" w:hAnsi="Calibri" w:cs="Calibri"/>
          <w:color w:val="000000"/>
          <w:sz w:val="28"/>
          <w:szCs w:val="28"/>
        </w:rPr>
        <w:t xml:space="preserve">the </w:t>
      </w:r>
      <w:r w:rsidRPr="003D4A3C">
        <w:rPr>
          <w:rFonts w:ascii="Calibri" w:hAnsi="Calibri" w:cs="Calibri"/>
          <w:color w:val="000000"/>
          <w:sz w:val="28"/>
          <w:szCs w:val="28"/>
        </w:rPr>
        <w:t xml:space="preserve">Down Payment Bank Guaranty to MIC2 upon MIC2’s first request, without any objection or reservation or delay.  </w:t>
      </w:r>
    </w:p>
    <w:p w14:paraId="2C382A30" w14:textId="77777777" w:rsidR="00B00114" w:rsidRPr="003D4A3C" w:rsidRDefault="00B00114" w:rsidP="00B00114">
      <w:pPr>
        <w:spacing w:after="0" w:line="240" w:lineRule="auto"/>
        <w:jc w:val="both"/>
        <w:rPr>
          <w:rFonts w:ascii="Calibri" w:hAnsi="Calibri" w:cs="Calibri"/>
          <w:color w:val="000000"/>
          <w:sz w:val="28"/>
          <w:szCs w:val="28"/>
        </w:rPr>
      </w:pPr>
      <w:r w:rsidRPr="003D4A3C">
        <w:rPr>
          <w:rFonts w:ascii="Calibri" w:hAnsi="Calibri" w:cs="Calibri"/>
          <w:color w:val="000000"/>
          <w:sz w:val="28"/>
          <w:szCs w:val="28"/>
        </w:rPr>
        <w:t xml:space="preserve">The said Down Payment Guarantee shall remain valid until the </w:t>
      </w:r>
      <w:r>
        <w:rPr>
          <w:rFonts w:ascii="Calibri" w:hAnsi="Calibri" w:cs="Calibri"/>
          <w:color w:val="000000"/>
          <w:sz w:val="28"/>
          <w:szCs w:val="28"/>
        </w:rPr>
        <w:t xml:space="preserve">full </w:t>
      </w:r>
      <w:r w:rsidRPr="003D4A3C">
        <w:rPr>
          <w:rFonts w:ascii="Calibri" w:hAnsi="Calibri" w:cs="Calibri"/>
          <w:color w:val="000000"/>
          <w:sz w:val="28"/>
          <w:szCs w:val="28"/>
        </w:rPr>
        <w:t xml:space="preserve">delivery of </w:t>
      </w:r>
      <w:r>
        <w:rPr>
          <w:rFonts w:ascii="Calibri" w:hAnsi="Calibri" w:cs="Calibri"/>
          <w:color w:val="000000"/>
          <w:sz w:val="28"/>
          <w:szCs w:val="28"/>
        </w:rPr>
        <w:t xml:space="preserve">the </w:t>
      </w:r>
      <w:r w:rsidRPr="003D4A3C">
        <w:rPr>
          <w:rFonts w:ascii="Calibri" w:hAnsi="Calibri" w:cs="Calibri"/>
          <w:color w:val="000000"/>
          <w:sz w:val="28"/>
          <w:szCs w:val="28"/>
        </w:rPr>
        <w:t>Products</w:t>
      </w:r>
      <w:r>
        <w:rPr>
          <w:rFonts w:ascii="Calibri" w:hAnsi="Calibri" w:cs="Calibri"/>
          <w:color w:val="000000"/>
          <w:sz w:val="28"/>
          <w:szCs w:val="28"/>
        </w:rPr>
        <w:t xml:space="preserve"> ordered under the relevant Purchase Order(s)</w:t>
      </w:r>
      <w:r w:rsidRPr="003D4A3C">
        <w:rPr>
          <w:rFonts w:ascii="Calibri" w:hAnsi="Calibri" w:cs="Calibri"/>
          <w:color w:val="000000"/>
          <w:sz w:val="28"/>
          <w:szCs w:val="28"/>
        </w:rPr>
        <w:t>.</w:t>
      </w:r>
    </w:p>
    <w:p w14:paraId="01B73AB3" w14:textId="77777777" w:rsidR="00B00114" w:rsidRDefault="00B00114" w:rsidP="00B00114">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form and content of the said </w:t>
      </w:r>
      <w:r w:rsidRPr="003D4A3C">
        <w:rPr>
          <w:rFonts w:ascii="Calibri" w:hAnsi="Calibri" w:cs="Calibri"/>
          <w:color w:val="000000"/>
          <w:sz w:val="28"/>
          <w:szCs w:val="28"/>
        </w:rPr>
        <w:t xml:space="preserve">Down Payment </w:t>
      </w:r>
      <w:proofErr w:type="gramStart"/>
      <w:r w:rsidRPr="003D4A3C">
        <w:rPr>
          <w:rFonts w:ascii="Calibri" w:hAnsi="Calibri" w:cs="Calibri"/>
          <w:color w:val="000000"/>
          <w:sz w:val="28"/>
          <w:szCs w:val="28"/>
        </w:rPr>
        <w:t>Guarantee</w:t>
      </w:r>
      <w:proofErr w:type="gramEnd"/>
      <w:r w:rsidRPr="003D4A3C">
        <w:rPr>
          <w:rFonts w:ascii="Calibri" w:hAnsi="Calibri" w:cs="Calibri"/>
          <w:color w:val="000000"/>
          <w:sz w:val="28"/>
          <w:szCs w:val="28"/>
        </w:rPr>
        <w:t xml:space="preserve"> </w:t>
      </w:r>
      <w:r w:rsidRPr="00467EE9">
        <w:rPr>
          <w:rFonts w:ascii="Calibri" w:hAnsi="Calibri" w:cs="Calibri"/>
          <w:sz w:val="28"/>
          <w:szCs w:val="28"/>
        </w:rPr>
        <w:t>to be</w:t>
      </w:r>
      <w:r w:rsidRPr="00467EE9">
        <w:rPr>
          <w:rFonts w:ascii="Calibri" w:hAnsi="Calibri" w:cs="Calibri"/>
          <w:spacing w:val="-2"/>
          <w:sz w:val="28"/>
          <w:szCs w:val="28"/>
        </w:rPr>
        <w:t xml:space="preserve"> </w:t>
      </w:r>
      <w:r w:rsidRPr="00467EE9">
        <w:rPr>
          <w:rFonts w:ascii="Calibri" w:hAnsi="Calibri" w:cs="Calibri"/>
          <w:sz w:val="28"/>
          <w:szCs w:val="28"/>
        </w:rPr>
        <w:t>pre-approved by</w:t>
      </w:r>
      <w:r w:rsidRPr="00467EE9">
        <w:rPr>
          <w:rFonts w:ascii="Calibri" w:hAnsi="Calibri" w:cs="Calibri"/>
          <w:spacing w:val="-2"/>
          <w:sz w:val="28"/>
          <w:szCs w:val="28"/>
        </w:rPr>
        <w:t xml:space="preserve"> </w:t>
      </w:r>
      <w:r w:rsidRPr="00467EE9">
        <w:rPr>
          <w:rFonts w:ascii="Calibri" w:hAnsi="Calibri" w:cs="Calibri"/>
          <w:sz w:val="28"/>
          <w:szCs w:val="28"/>
        </w:rPr>
        <w:t>MIC2 prior to its issuance.</w:t>
      </w:r>
    </w:p>
    <w:p w14:paraId="74748A5C" w14:textId="03F73B82" w:rsidR="001230A0" w:rsidRPr="002963EA" w:rsidRDefault="001230A0" w:rsidP="00086C04">
      <w:pPr>
        <w:pStyle w:val="NoSpacing"/>
        <w:tabs>
          <w:tab w:val="left" w:pos="450"/>
        </w:tabs>
        <w:jc w:val="both"/>
        <w:rPr>
          <w:rFonts w:ascii="Calibri" w:hAnsi="Calibri" w:cs="Calibri"/>
          <w:b/>
          <w:bCs/>
          <w:sz w:val="28"/>
          <w:szCs w:val="28"/>
          <w:lang w:eastAsia="ko-KR"/>
        </w:rPr>
      </w:pPr>
    </w:p>
    <w:p w14:paraId="365D7AC2" w14:textId="6D882D90" w:rsidR="00ED5F93" w:rsidRPr="002963EA" w:rsidRDefault="00ED5F93" w:rsidP="00B00114">
      <w:pPr>
        <w:pStyle w:val="NoSpacing"/>
        <w:numPr>
          <w:ilvl w:val="1"/>
          <w:numId w:val="22"/>
        </w:numPr>
        <w:ind w:left="450" w:hanging="450"/>
        <w:jc w:val="both"/>
        <w:rPr>
          <w:rFonts w:ascii="Calibri" w:hAnsi="Calibri" w:cs="Calibri"/>
          <w:b/>
          <w:bCs/>
          <w:sz w:val="28"/>
          <w:szCs w:val="28"/>
        </w:rPr>
      </w:pPr>
      <w:r w:rsidRPr="002963EA">
        <w:rPr>
          <w:rFonts w:ascii="Calibri" w:hAnsi="Calibri" w:cs="Calibri"/>
          <w:b/>
          <w:bCs/>
          <w:sz w:val="28"/>
          <w:szCs w:val="28"/>
        </w:rPr>
        <w:t>The Performance Bond</w:t>
      </w:r>
    </w:p>
    <w:p w14:paraId="3B3B37F3" w14:textId="554AAFDA" w:rsidR="00ED5F93" w:rsidRPr="00467EE9" w:rsidRDefault="00ED5F93" w:rsidP="00086C04">
      <w:pPr>
        <w:pStyle w:val="NoSpacing"/>
        <w:jc w:val="both"/>
        <w:rPr>
          <w:rFonts w:ascii="Calibri" w:hAnsi="Calibri" w:cs="Calibri"/>
          <w:sz w:val="28"/>
          <w:szCs w:val="28"/>
        </w:rPr>
      </w:pPr>
      <w:proofErr w:type="gramStart"/>
      <w:r w:rsidRPr="002963EA">
        <w:rPr>
          <w:rFonts w:ascii="Calibri" w:hAnsi="Calibri" w:cs="Calibri"/>
          <w:sz w:val="28"/>
          <w:szCs w:val="28"/>
        </w:rPr>
        <w:t xml:space="preserve">Within fifteen (15) days from issuing any Purchase Order(s) to the Supplier under this Contract of Adherence, the Supplier shall provide MIC2 with an “on first demand” irrevocable Performance Bond </w:t>
      </w:r>
      <w:r w:rsidRPr="002963EA">
        <w:rPr>
          <w:rFonts w:ascii="Calibri" w:eastAsia="Calibri" w:hAnsi="Calibri" w:cs="Calibri"/>
          <w:sz w:val="28"/>
          <w:szCs w:val="28"/>
        </w:rPr>
        <w:t xml:space="preserve">in an amount </w:t>
      </w:r>
      <w:r w:rsidRPr="00F351C9">
        <w:rPr>
          <w:rFonts w:ascii="Calibri" w:eastAsia="Calibri" w:hAnsi="Calibri" w:cs="Calibri"/>
          <w:sz w:val="28"/>
          <w:szCs w:val="28"/>
        </w:rPr>
        <w:t xml:space="preserve">equals to </w:t>
      </w:r>
      <w:r w:rsidR="00086C04">
        <w:rPr>
          <w:rFonts w:ascii="Calibri" w:eastAsia="Calibri" w:hAnsi="Calibri" w:cs="Calibri"/>
          <w:sz w:val="28"/>
          <w:szCs w:val="28"/>
        </w:rPr>
        <w:t>10</w:t>
      </w:r>
      <w:r w:rsidRPr="00F351C9">
        <w:rPr>
          <w:rFonts w:ascii="Calibri" w:eastAsia="Calibri" w:hAnsi="Calibri" w:cs="Calibri"/>
          <w:sz w:val="28"/>
          <w:szCs w:val="28"/>
        </w:rPr>
        <w:t xml:space="preserve"> % of the</w:t>
      </w:r>
      <w:r w:rsidRPr="002963EA">
        <w:rPr>
          <w:rFonts w:ascii="Calibri" w:eastAsia="Calibri" w:hAnsi="Calibri" w:cs="Calibri"/>
          <w:sz w:val="28"/>
          <w:szCs w:val="28"/>
        </w:rPr>
        <w:t xml:space="preserve"> amount of the relevant Purchase Order(s) it guarantees, </w:t>
      </w:r>
      <w:r w:rsidRPr="002963EA">
        <w:rPr>
          <w:rFonts w:ascii="Calibri" w:hAnsi="Calibri" w:cs="Calibri"/>
          <w:sz w:val="28"/>
          <w:szCs w:val="28"/>
        </w:rPr>
        <w:t>to be issued by an accredited Lebanese qualified Bank listed on the Lebanese Central Bank list of Banks, or by a foreign bank that have received a credit rating of at least a “prime” investment grade (BBB or above).</w:t>
      </w:r>
      <w:proofErr w:type="gramEnd"/>
    </w:p>
    <w:p w14:paraId="4A75DEA3" w14:textId="21D49593" w:rsidR="00283BA0" w:rsidRPr="00B16AE7" w:rsidRDefault="00ED5F93" w:rsidP="00B16AE7">
      <w:pPr>
        <w:spacing w:after="0" w:line="240" w:lineRule="auto"/>
        <w:jc w:val="both"/>
        <w:rPr>
          <w:rFonts w:ascii="Calibri" w:hAnsi="Calibri" w:cs="Calibri"/>
          <w:b/>
          <w:bCs/>
          <w:sz w:val="28"/>
          <w:szCs w:val="28"/>
        </w:rPr>
      </w:pPr>
      <w:r w:rsidRPr="00467EE9">
        <w:rPr>
          <w:rFonts w:ascii="Calibri" w:hAnsi="Calibri" w:cs="Calibri"/>
          <w:sz w:val="28"/>
          <w:szCs w:val="28"/>
        </w:rPr>
        <w:t xml:space="preserve">The said Performance Bond shall provide that the issuing </w:t>
      </w:r>
      <w:r>
        <w:rPr>
          <w:rFonts w:ascii="Calibri" w:hAnsi="Calibri" w:cs="Calibri"/>
          <w:sz w:val="28"/>
          <w:szCs w:val="28"/>
        </w:rPr>
        <w:t>Performance Bond</w:t>
      </w:r>
      <w:r w:rsidRPr="00467EE9">
        <w:rPr>
          <w:rFonts w:ascii="Calibri" w:hAnsi="Calibri" w:cs="Calibri"/>
          <w:sz w:val="28"/>
          <w:szCs w:val="28"/>
        </w:rPr>
        <w:t xml:space="preserve"> guarantees (jointly and severally with the Supplier) the payment of the amount of the Performance Bond to MIC2 upon MIC2’s first request, without any objection or reservation or delay. </w:t>
      </w:r>
    </w:p>
    <w:p w14:paraId="0A681EC5" w14:textId="55C039CA" w:rsidR="00ED5F93" w:rsidRPr="00467EE9" w:rsidRDefault="00ED5F93" w:rsidP="00ED5F93">
      <w:pPr>
        <w:pStyle w:val="ListParagraph"/>
        <w:spacing w:after="0" w:line="240" w:lineRule="auto"/>
        <w:ind w:left="0"/>
        <w:jc w:val="both"/>
        <w:rPr>
          <w:rFonts w:ascii="Calibri" w:eastAsia="SimSun" w:hAnsi="Calibri" w:cs="Calibri"/>
          <w:sz w:val="28"/>
          <w:szCs w:val="28"/>
        </w:rPr>
      </w:pPr>
      <w:r w:rsidRPr="00467EE9">
        <w:rPr>
          <w:rFonts w:ascii="Calibri" w:hAnsi="Calibri" w:cs="Calibri"/>
          <w:sz w:val="28"/>
          <w:szCs w:val="28"/>
        </w:rPr>
        <w:t>T</w:t>
      </w:r>
      <w:r w:rsidRPr="00467EE9">
        <w:rPr>
          <w:rFonts w:ascii="Calibri" w:eastAsia="SimSun" w:hAnsi="Calibri" w:cs="Calibri"/>
          <w:sz w:val="28"/>
          <w:szCs w:val="28"/>
        </w:rPr>
        <w:t xml:space="preserve">he Guarantor shall guarantee the </w:t>
      </w:r>
      <w:r w:rsidRPr="00467EE9">
        <w:rPr>
          <w:rFonts w:ascii="Calibri" w:eastAsia="SimSun" w:hAnsi="Calibri" w:cs="Calibri"/>
          <w:b/>
          <w:bCs/>
          <w:sz w:val="28"/>
          <w:szCs w:val="28"/>
          <w:u w:val="single"/>
        </w:rPr>
        <w:t>timely, faithful and satisfactory supply and provision</w:t>
      </w:r>
      <w:r w:rsidRPr="00467EE9">
        <w:rPr>
          <w:rFonts w:ascii="Calibri" w:eastAsia="SimSun" w:hAnsi="Calibri" w:cs="Calibri"/>
          <w:sz w:val="28"/>
          <w:szCs w:val="28"/>
        </w:rPr>
        <w:t xml:space="preserve"> of the </w:t>
      </w:r>
      <w:r w:rsidRPr="00467EE9">
        <w:rPr>
          <w:rFonts w:ascii="Calibri" w:eastAsia="Times New Roman" w:hAnsi="Calibri" w:cs="Calibri"/>
          <w:spacing w:val="-1"/>
          <w:sz w:val="28"/>
          <w:szCs w:val="28"/>
        </w:rPr>
        <w:t>Supplier</w:t>
      </w:r>
      <w:r w:rsidRPr="00467EE9">
        <w:rPr>
          <w:rFonts w:ascii="Calibri" w:eastAsia="SimSun" w:hAnsi="Calibri" w:cs="Calibri"/>
          <w:sz w:val="28"/>
          <w:szCs w:val="28"/>
        </w:rPr>
        <w:t xml:space="preserve"> to all of its obligations under this </w:t>
      </w:r>
      <w:r w:rsidRPr="00467EE9">
        <w:rPr>
          <w:rFonts w:ascii="Calibri" w:hAnsi="Calibri" w:cs="Calibri"/>
          <w:sz w:val="28"/>
          <w:szCs w:val="28"/>
        </w:rPr>
        <w:t>Contract of Adherence</w:t>
      </w:r>
      <w:r w:rsidRPr="00467EE9">
        <w:rPr>
          <w:rFonts w:ascii="Calibri" w:eastAsia="SimSun" w:hAnsi="Calibri" w:cs="Calibri"/>
          <w:sz w:val="28"/>
          <w:szCs w:val="28"/>
        </w:rPr>
        <w:t>.</w:t>
      </w:r>
    </w:p>
    <w:p w14:paraId="577119F2" w14:textId="77777777" w:rsidR="00ED5F93" w:rsidRPr="00467EE9" w:rsidRDefault="00ED5F93" w:rsidP="00ED5F93">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Supplier shall bear all costs in relation to the issuance and provision of the said Performance Bond. </w:t>
      </w:r>
    </w:p>
    <w:p w14:paraId="28FD4377" w14:textId="77777777" w:rsidR="00ED5F93" w:rsidRPr="00467EE9" w:rsidRDefault="00ED5F93" w:rsidP="00ED5F93">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lastRenderedPageBreak/>
        <w:t>The said Performance Bond shall remain valid and effective from the date of issuance of the relevant Purchase Order</w:t>
      </w:r>
      <w:r>
        <w:rPr>
          <w:rFonts w:ascii="Calibri" w:hAnsi="Calibri" w:cs="Calibri"/>
          <w:sz w:val="28"/>
          <w:szCs w:val="28"/>
        </w:rPr>
        <w:t>(s)</w:t>
      </w:r>
      <w:r w:rsidRPr="00467EE9">
        <w:rPr>
          <w:rFonts w:ascii="Calibri" w:hAnsi="Calibri" w:cs="Calibri"/>
          <w:sz w:val="28"/>
          <w:szCs w:val="28"/>
        </w:rPr>
        <w:t xml:space="preserve"> up to the date MIC2 issues the respective Final Acceptance Certificate (FAC). </w:t>
      </w:r>
    </w:p>
    <w:p w14:paraId="1711EAF3" w14:textId="77777777" w:rsidR="00ED5F93" w:rsidRPr="00467EE9" w:rsidRDefault="00ED5F93" w:rsidP="00ED5F93">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form and content of the said Performance Bond to </w:t>
      </w:r>
      <w:proofErr w:type="gramStart"/>
      <w:r w:rsidRPr="00467EE9">
        <w:rPr>
          <w:rFonts w:ascii="Calibri" w:hAnsi="Calibri" w:cs="Calibri"/>
          <w:sz w:val="28"/>
          <w:szCs w:val="28"/>
        </w:rPr>
        <w:t>be</w:t>
      </w:r>
      <w:r w:rsidRPr="00467EE9">
        <w:rPr>
          <w:rFonts w:ascii="Calibri" w:hAnsi="Calibri" w:cs="Calibri"/>
          <w:spacing w:val="-2"/>
          <w:sz w:val="28"/>
          <w:szCs w:val="28"/>
        </w:rPr>
        <w:t xml:space="preserve"> </w:t>
      </w:r>
      <w:r w:rsidRPr="00467EE9">
        <w:rPr>
          <w:rFonts w:ascii="Calibri" w:hAnsi="Calibri" w:cs="Calibri"/>
          <w:sz w:val="28"/>
          <w:szCs w:val="28"/>
        </w:rPr>
        <w:t>pre-approved</w:t>
      </w:r>
      <w:proofErr w:type="gramEnd"/>
      <w:r w:rsidRPr="00467EE9">
        <w:rPr>
          <w:rFonts w:ascii="Calibri" w:hAnsi="Calibri" w:cs="Calibri"/>
          <w:sz w:val="28"/>
          <w:szCs w:val="28"/>
        </w:rPr>
        <w:t xml:space="preserve"> by</w:t>
      </w:r>
      <w:r w:rsidRPr="00467EE9">
        <w:rPr>
          <w:rFonts w:ascii="Calibri" w:hAnsi="Calibri" w:cs="Calibri"/>
          <w:spacing w:val="-2"/>
          <w:sz w:val="28"/>
          <w:szCs w:val="28"/>
        </w:rPr>
        <w:t xml:space="preserve"> </w:t>
      </w:r>
      <w:r w:rsidRPr="00467EE9">
        <w:rPr>
          <w:rFonts w:ascii="Calibri" w:hAnsi="Calibri" w:cs="Calibri"/>
          <w:sz w:val="28"/>
          <w:szCs w:val="28"/>
        </w:rPr>
        <w:t>MIC2 prior to its issuance.</w:t>
      </w:r>
    </w:p>
    <w:p w14:paraId="5D605BEB" w14:textId="226D9D47" w:rsidR="004D72DE" w:rsidRPr="001779A4" w:rsidRDefault="004D72DE" w:rsidP="004D72DE">
      <w:pPr>
        <w:pStyle w:val="ListParagraph"/>
        <w:spacing w:after="0" w:line="240" w:lineRule="auto"/>
        <w:ind w:left="0"/>
        <w:jc w:val="both"/>
        <w:rPr>
          <w:rFonts w:ascii="Calibri" w:hAnsi="Calibri" w:cs="Calibri"/>
          <w:sz w:val="28"/>
          <w:szCs w:val="28"/>
        </w:rPr>
      </w:pPr>
    </w:p>
    <w:p w14:paraId="54B32DD9" w14:textId="77777777" w:rsidR="004D72DE" w:rsidRPr="001779A4" w:rsidRDefault="004D72DE" w:rsidP="00B00114">
      <w:pPr>
        <w:pStyle w:val="NoSpacing"/>
        <w:numPr>
          <w:ilvl w:val="0"/>
          <w:numId w:val="22"/>
        </w:numPr>
        <w:ind w:left="270" w:hanging="270"/>
        <w:jc w:val="both"/>
        <w:rPr>
          <w:rFonts w:ascii="Calibri" w:hAnsi="Calibri" w:cs="Calibri"/>
          <w:b/>
          <w:bCs/>
          <w:sz w:val="28"/>
          <w:szCs w:val="28"/>
        </w:rPr>
      </w:pPr>
      <w:r w:rsidRPr="001779A4">
        <w:rPr>
          <w:rFonts w:ascii="Calibri" w:hAnsi="Calibri" w:cs="Calibri"/>
          <w:b/>
          <w:bCs/>
          <w:sz w:val="28"/>
          <w:szCs w:val="28"/>
        </w:rPr>
        <w:t>Tax</w:t>
      </w:r>
      <w:r>
        <w:rPr>
          <w:rFonts w:ascii="Calibri" w:hAnsi="Calibri" w:cs="Calibri"/>
          <w:b/>
          <w:bCs/>
          <w:sz w:val="28"/>
          <w:szCs w:val="28"/>
        </w:rPr>
        <w:t>es</w:t>
      </w:r>
      <w:r w:rsidRPr="001779A4">
        <w:rPr>
          <w:rFonts w:ascii="Calibri" w:hAnsi="Calibri" w:cs="Calibri"/>
          <w:b/>
          <w:bCs/>
          <w:sz w:val="28"/>
          <w:szCs w:val="28"/>
        </w:rPr>
        <w:t xml:space="preserve">, </w:t>
      </w:r>
      <w:r>
        <w:rPr>
          <w:rFonts w:ascii="Calibri" w:hAnsi="Calibri" w:cs="Calibri"/>
          <w:b/>
          <w:bCs/>
          <w:sz w:val="28"/>
          <w:szCs w:val="28"/>
        </w:rPr>
        <w:t>D</w:t>
      </w:r>
      <w:r w:rsidRPr="001779A4">
        <w:rPr>
          <w:rFonts w:ascii="Calibri" w:hAnsi="Calibri" w:cs="Calibri"/>
          <w:b/>
          <w:bCs/>
          <w:sz w:val="28"/>
          <w:szCs w:val="28"/>
        </w:rPr>
        <w:t xml:space="preserve">uties and </w:t>
      </w:r>
      <w:r>
        <w:rPr>
          <w:rFonts w:ascii="Calibri" w:hAnsi="Calibri" w:cs="Calibri"/>
          <w:b/>
          <w:bCs/>
          <w:sz w:val="28"/>
          <w:szCs w:val="28"/>
        </w:rPr>
        <w:t>L</w:t>
      </w:r>
      <w:r w:rsidRPr="001779A4">
        <w:rPr>
          <w:rFonts w:ascii="Calibri" w:hAnsi="Calibri" w:cs="Calibri"/>
          <w:b/>
          <w:bCs/>
          <w:sz w:val="28"/>
          <w:szCs w:val="28"/>
        </w:rPr>
        <w:t>evies</w:t>
      </w:r>
    </w:p>
    <w:p w14:paraId="78F2B1C0"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sz w:val="28"/>
          <w:szCs w:val="28"/>
        </w:rPr>
        <w:t>Either party shall be liable for the taxes, duties, levies and other fiscal charges imposed on it by the Laws and regulations in Lebanon including the stamp duty.</w:t>
      </w:r>
    </w:p>
    <w:p w14:paraId="1199FD60" w14:textId="77777777" w:rsidR="004D72DE" w:rsidRPr="001779A4" w:rsidRDefault="004D72DE" w:rsidP="004D72DE">
      <w:pPr>
        <w:pStyle w:val="NoSpacing"/>
        <w:jc w:val="both"/>
        <w:rPr>
          <w:rFonts w:ascii="Calibri" w:hAnsi="Calibri" w:cs="Calibri"/>
          <w:sz w:val="28"/>
          <w:szCs w:val="28"/>
        </w:rPr>
      </w:pPr>
      <w:proofErr w:type="gramStart"/>
      <w:r w:rsidRPr="001779A4">
        <w:rPr>
          <w:rFonts w:ascii="Calibri" w:hAnsi="Calibri" w:cs="Calibri"/>
          <w:sz w:val="28"/>
          <w:szCs w:val="28"/>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roofErr w:type="gramEnd"/>
    </w:p>
    <w:p w14:paraId="54EB95BA" w14:textId="7C712741" w:rsidR="00B16AE7" w:rsidRPr="001779A4" w:rsidRDefault="00B16AE7" w:rsidP="004D72DE">
      <w:pPr>
        <w:tabs>
          <w:tab w:val="left" w:pos="0"/>
        </w:tabs>
        <w:autoSpaceDE w:val="0"/>
        <w:autoSpaceDN w:val="0"/>
        <w:adjustRightInd w:val="0"/>
        <w:spacing w:after="0" w:line="240" w:lineRule="auto"/>
        <w:jc w:val="both"/>
        <w:rPr>
          <w:rFonts w:ascii="Calibri" w:hAnsi="Calibri" w:cs="Calibri"/>
          <w:sz w:val="28"/>
          <w:szCs w:val="28"/>
        </w:rPr>
      </w:pPr>
    </w:p>
    <w:bookmarkEnd w:id="16"/>
    <w:bookmarkEnd w:id="17"/>
    <w:bookmarkEnd w:id="18"/>
    <w:bookmarkEnd w:id="19"/>
    <w:p w14:paraId="40A351D0"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8. Term and Termination</w:t>
      </w:r>
    </w:p>
    <w:p w14:paraId="548669DC" w14:textId="622D348F" w:rsidR="004D72DE" w:rsidRPr="00302E26" w:rsidRDefault="004D72DE" w:rsidP="00F813D2">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8.1.</w:t>
      </w:r>
      <w:r w:rsidRPr="001779A4">
        <w:rPr>
          <w:rFonts w:ascii="Calibri" w:hAnsi="Calibri" w:cs="Calibri"/>
          <w:sz w:val="28"/>
          <w:szCs w:val="28"/>
        </w:rPr>
        <w:t xml:space="preserve"> </w:t>
      </w:r>
      <w:r w:rsidRPr="00CA1191">
        <w:rPr>
          <w:rFonts w:ascii="Calibri" w:hAnsi="Calibri" w:cs="Calibri"/>
          <w:sz w:val="28"/>
          <w:szCs w:val="28"/>
        </w:rPr>
        <w:t xml:space="preserve">This Contract of Adherence shall be effective as of the date of its signature herein below </w:t>
      </w:r>
      <w:r w:rsidRPr="00CA1191">
        <w:rPr>
          <w:rFonts w:ascii="Calibri" w:hAnsi="Calibri" w:cs="Calibri"/>
          <w:b/>
          <w:bCs/>
          <w:sz w:val="28"/>
          <w:szCs w:val="28"/>
        </w:rPr>
        <w:t>(the “Effective Date”)</w:t>
      </w:r>
      <w:r w:rsidRPr="00CA1191">
        <w:rPr>
          <w:rFonts w:ascii="Calibri" w:hAnsi="Calibri" w:cs="Calibri"/>
          <w:sz w:val="28"/>
          <w:szCs w:val="28"/>
        </w:rPr>
        <w:t xml:space="preserve"> and shall remain valid for </w:t>
      </w:r>
      <w:r w:rsidR="00F813D2" w:rsidRPr="00CA1191">
        <w:rPr>
          <w:rFonts w:ascii="Calibri" w:hAnsi="Calibri" w:cs="Calibri"/>
          <w:sz w:val="28"/>
          <w:szCs w:val="28"/>
        </w:rPr>
        <w:t>four (4) years</w:t>
      </w:r>
      <w:r w:rsidRPr="00CA1191">
        <w:rPr>
          <w:rFonts w:ascii="Calibri" w:hAnsi="Calibri" w:cs="Calibri"/>
          <w:sz w:val="28"/>
          <w:szCs w:val="28"/>
        </w:rPr>
        <w:t xml:space="preserve"> thereafter.</w:t>
      </w:r>
      <w:r w:rsidRPr="00302E26">
        <w:rPr>
          <w:rFonts w:ascii="Calibri" w:hAnsi="Calibri" w:cs="Calibri"/>
          <w:sz w:val="28"/>
          <w:szCs w:val="28"/>
        </w:rPr>
        <w:t xml:space="preserve"> </w:t>
      </w:r>
    </w:p>
    <w:p w14:paraId="38584336" w14:textId="77777777" w:rsidR="004D72DE" w:rsidRPr="00302E26" w:rsidRDefault="004D72DE" w:rsidP="004D4BC6">
      <w:pPr>
        <w:spacing w:after="0" w:line="240" w:lineRule="auto"/>
        <w:ind w:left="540" w:hanging="630"/>
        <w:jc w:val="both"/>
        <w:rPr>
          <w:rFonts w:ascii="Calibri" w:hAnsi="Calibri" w:cs="Calibri"/>
          <w:sz w:val="28"/>
          <w:szCs w:val="28"/>
        </w:rPr>
      </w:pPr>
    </w:p>
    <w:p w14:paraId="5F5A5D2D" w14:textId="77777777" w:rsidR="00D03B7B" w:rsidRPr="00467EE9" w:rsidRDefault="00302E26" w:rsidP="00D03B7B">
      <w:pPr>
        <w:spacing w:after="0" w:line="240" w:lineRule="auto"/>
        <w:ind w:left="540" w:hanging="540"/>
        <w:jc w:val="both"/>
        <w:rPr>
          <w:rFonts w:ascii="Calibri" w:hAnsi="Calibri" w:cs="Calibri"/>
          <w:sz w:val="28"/>
          <w:szCs w:val="28"/>
        </w:rPr>
      </w:pPr>
      <w:r w:rsidRPr="00302E26">
        <w:rPr>
          <w:rFonts w:ascii="Calibri" w:hAnsi="Calibri" w:cs="Calibri"/>
          <w:b/>
          <w:bCs/>
          <w:sz w:val="28"/>
          <w:szCs w:val="28"/>
        </w:rPr>
        <w:t xml:space="preserve">8.2. </w:t>
      </w:r>
      <w:r w:rsidR="00D03B7B" w:rsidRPr="00467EE9">
        <w:rPr>
          <w:rFonts w:ascii="Calibri" w:hAnsi="Calibri" w:cs="Calibri"/>
          <w:sz w:val="28"/>
          <w:szCs w:val="28"/>
          <w:lang w:val="en-GB"/>
        </w:rPr>
        <w:t xml:space="preserve">This Contract of Adherence </w:t>
      </w:r>
      <w:r w:rsidR="00D03B7B" w:rsidRPr="00467EE9">
        <w:rPr>
          <w:rFonts w:ascii="Calibri" w:hAnsi="Calibri" w:cs="Calibri"/>
          <w:sz w:val="28"/>
          <w:szCs w:val="28"/>
        </w:rPr>
        <w:t xml:space="preserve">and/or any Purchase Order(s) issued under it </w:t>
      </w:r>
      <w:r w:rsidR="00D03B7B" w:rsidRPr="00467EE9">
        <w:rPr>
          <w:rFonts w:ascii="Calibri" w:hAnsi="Calibri" w:cs="Calibri"/>
          <w:sz w:val="28"/>
          <w:szCs w:val="28"/>
          <w:lang w:val="en-GB"/>
        </w:rPr>
        <w:t>shall be terminated without any liability whatsoever on MIC2 under the provisions of Article (33) of the Public Procurement Law Number 244/2021 dated 19/07/2021, having Article (40) of the said Law to apply herein as well.</w:t>
      </w:r>
      <w:r w:rsidR="00D03B7B" w:rsidRPr="00467EE9">
        <w:rPr>
          <w:rFonts w:ascii="Calibri" w:hAnsi="Calibri" w:cs="Calibri"/>
          <w:sz w:val="28"/>
          <w:szCs w:val="28"/>
        </w:rPr>
        <w:t xml:space="preserve"> </w:t>
      </w:r>
    </w:p>
    <w:p w14:paraId="28B57EB6" w14:textId="77777777" w:rsidR="00D03B7B" w:rsidRPr="00C6323F" w:rsidRDefault="00D03B7B" w:rsidP="00D03B7B">
      <w:pPr>
        <w:spacing w:after="0" w:line="240" w:lineRule="auto"/>
        <w:ind w:left="540"/>
        <w:jc w:val="both"/>
        <w:rPr>
          <w:rFonts w:ascii="Calibri" w:hAnsi="Calibri" w:cs="Calibri"/>
          <w:sz w:val="28"/>
          <w:szCs w:val="28"/>
          <w:lang w:val="en-GB"/>
        </w:rPr>
      </w:pPr>
      <w:r w:rsidRPr="00C6323F">
        <w:rPr>
          <w:rFonts w:ascii="Calibri" w:hAnsi="Calibri" w:cs="Calibri"/>
          <w:sz w:val="28"/>
          <w:szCs w:val="28"/>
        </w:rPr>
        <w:t xml:space="preserve">The damages in such case and for any case of termination shall be determined to the favor of MIC2 under the terms of the last section of Article (33) </w:t>
      </w:r>
      <w:r w:rsidRPr="00C6323F">
        <w:rPr>
          <w:rFonts w:ascii="Calibri" w:hAnsi="Calibri" w:cs="Calibri"/>
          <w:sz w:val="28"/>
          <w:szCs w:val="28"/>
          <w:lang w:val="en-GB"/>
        </w:rPr>
        <w:t>of the said Public Procurement Law.</w:t>
      </w:r>
    </w:p>
    <w:p w14:paraId="55CACD27" w14:textId="77777777" w:rsidR="00D03B7B" w:rsidRPr="00C6323F" w:rsidRDefault="00D03B7B" w:rsidP="00D03B7B">
      <w:pPr>
        <w:spacing w:after="0" w:line="240" w:lineRule="auto"/>
        <w:ind w:left="540"/>
        <w:jc w:val="both"/>
        <w:rPr>
          <w:rFonts w:ascii="Calibri" w:hAnsi="Calibri" w:cs="Calibri"/>
          <w:sz w:val="28"/>
          <w:szCs w:val="28"/>
          <w:lang w:val="en-GB"/>
        </w:rPr>
      </w:pPr>
      <w:r w:rsidRPr="00C6323F">
        <w:rPr>
          <w:rFonts w:ascii="Calibri" w:hAnsi="Calibri" w:cs="Calibri"/>
          <w:sz w:val="28"/>
          <w:szCs w:val="28"/>
          <w:lang w:val="en-GB"/>
        </w:rPr>
        <w:t xml:space="preserve">Supplier hereby announces and declares its total awareness of the terms and conditions of the said Articles. </w:t>
      </w:r>
    </w:p>
    <w:p w14:paraId="6108C4F1" w14:textId="72B64EAD" w:rsidR="009A106D" w:rsidRPr="00D03B7B" w:rsidRDefault="009A106D" w:rsidP="00B16AE7">
      <w:pPr>
        <w:spacing w:after="0" w:line="240" w:lineRule="auto"/>
        <w:jc w:val="both"/>
        <w:rPr>
          <w:rFonts w:ascii="Calibri" w:hAnsi="Calibri" w:cs="Calibri"/>
          <w:sz w:val="28"/>
          <w:szCs w:val="28"/>
          <w:lang w:val="en-GB"/>
        </w:rPr>
      </w:pPr>
    </w:p>
    <w:p w14:paraId="7C4B7228" w14:textId="25CB6DE6" w:rsidR="00033EDB" w:rsidRDefault="004D72DE" w:rsidP="004D4BC6">
      <w:pPr>
        <w:pStyle w:val="NoSpacing"/>
        <w:ind w:left="540" w:hanging="540"/>
        <w:jc w:val="both"/>
        <w:rPr>
          <w:rFonts w:ascii="Calibri" w:hAnsi="Calibri" w:cs="Calibri"/>
          <w:sz w:val="28"/>
          <w:szCs w:val="28"/>
        </w:rPr>
      </w:pPr>
      <w:proofErr w:type="gramStart"/>
      <w:r w:rsidRPr="00302E26">
        <w:rPr>
          <w:rFonts w:ascii="Calibri" w:hAnsi="Calibri" w:cs="Calibri"/>
          <w:b/>
          <w:bCs/>
          <w:sz w:val="28"/>
          <w:szCs w:val="28"/>
        </w:rPr>
        <w:t>8.</w:t>
      </w:r>
      <w:r w:rsidR="00302E26" w:rsidRPr="00302E26">
        <w:rPr>
          <w:rFonts w:ascii="Calibri" w:hAnsi="Calibri" w:cs="Calibri"/>
          <w:b/>
          <w:bCs/>
          <w:sz w:val="28"/>
          <w:szCs w:val="28"/>
        </w:rPr>
        <w:t>3</w:t>
      </w:r>
      <w:r w:rsidRPr="00302E26">
        <w:rPr>
          <w:rFonts w:ascii="Calibri" w:hAnsi="Calibri" w:cs="Calibri"/>
          <w:b/>
          <w:bCs/>
          <w:sz w:val="28"/>
          <w:szCs w:val="28"/>
        </w:rPr>
        <w:t>.</w:t>
      </w:r>
      <w:r w:rsidRPr="00302E26">
        <w:rPr>
          <w:rFonts w:ascii="Calibri" w:hAnsi="Calibri" w:cs="Calibri"/>
          <w:sz w:val="28"/>
          <w:szCs w:val="28"/>
        </w:rPr>
        <w:tab/>
        <w:t xml:space="preserve">If at the time of expiry or early termination of this Contract of Adherence, </w:t>
      </w:r>
      <w:r w:rsidR="00CA1191" w:rsidRPr="00302E26">
        <w:rPr>
          <w:rFonts w:ascii="Calibri" w:hAnsi="Calibri" w:cs="Calibri"/>
          <w:sz w:val="28"/>
          <w:szCs w:val="28"/>
        </w:rPr>
        <w:t>the Solution</w:t>
      </w:r>
      <w:r w:rsidR="00BE11F0" w:rsidRPr="00302E26">
        <w:rPr>
          <w:rFonts w:ascii="Calibri" w:hAnsi="Calibri" w:cs="Calibri"/>
          <w:sz w:val="28"/>
          <w:szCs w:val="28"/>
        </w:rPr>
        <w:t xml:space="preserve"> and Services </w:t>
      </w:r>
      <w:r w:rsidRPr="00302E26">
        <w:rPr>
          <w:rFonts w:ascii="Calibri" w:hAnsi="Calibri" w:cs="Calibri"/>
          <w:sz w:val="28"/>
          <w:szCs w:val="28"/>
        </w:rPr>
        <w:t>ordered by MIC2 as per a given Purchase Order</w:t>
      </w:r>
      <w:r w:rsidR="009A106D">
        <w:rPr>
          <w:rFonts w:ascii="Calibri" w:hAnsi="Calibri" w:cs="Calibri"/>
          <w:sz w:val="28"/>
          <w:szCs w:val="28"/>
        </w:rPr>
        <w:t>(s)</w:t>
      </w:r>
      <w:r w:rsidRPr="00302E26">
        <w:rPr>
          <w:rFonts w:ascii="Calibri" w:hAnsi="Calibri" w:cs="Calibri"/>
          <w:sz w:val="28"/>
          <w:szCs w:val="28"/>
        </w:rPr>
        <w:t xml:space="preserve"> have not been totally </w:t>
      </w:r>
      <w:r w:rsidR="00BE11F0" w:rsidRPr="00302E26">
        <w:rPr>
          <w:rFonts w:ascii="Calibri" w:hAnsi="Calibri" w:cs="Calibri"/>
          <w:sz w:val="28"/>
          <w:szCs w:val="28"/>
        </w:rPr>
        <w:t xml:space="preserve">supplied and </w:t>
      </w:r>
      <w:r w:rsidRPr="00302E26">
        <w:rPr>
          <w:rFonts w:ascii="Calibri" w:hAnsi="Calibri" w:cs="Calibri"/>
          <w:sz w:val="28"/>
          <w:szCs w:val="28"/>
        </w:rPr>
        <w:t xml:space="preserve">provided, then this Contract of Adherence shall be deemed extended until the full </w:t>
      </w:r>
      <w:r w:rsidR="00BE11F0" w:rsidRPr="00302E26">
        <w:rPr>
          <w:rFonts w:ascii="Calibri" w:hAnsi="Calibri" w:cs="Calibri"/>
          <w:sz w:val="28"/>
          <w:szCs w:val="28"/>
        </w:rPr>
        <w:t xml:space="preserve">supply and </w:t>
      </w:r>
      <w:r w:rsidRPr="00302E26">
        <w:rPr>
          <w:rFonts w:ascii="Calibri" w:hAnsi="Calibri" w:cs="Calibri"/>
          <w:sz w:val="28"/>
          <w:szCs w:val="28"/>
        </w:rPr>
        <w:t>provision of such</w:t>
      </w:r>
      <w:r w:rsidR="00BE11F0" w:rsidRPr="00302E26">
        <w:rPr>
          <w:rFonts w:ascii="Calibri" w:hAnsi="Calibri" w:cs="Calibri"/>
          <w:sz w:val="28"/>
          <w:szCs w:val="28"/>
        </w:rPr>
        <w:t xml:space="preserve"> Solution and Services</w:t>
      </w:r>
      <w:r w:rsidRPr="00302E26">
        <w:rPr>
          <w:rFonts w:ascii="Calibri" w:hAnsi="Calibri" w:cs="Calibri"/>
          <w:sz w:val="28"/>
          <w:szCs w:val="28"/>
        </w:rPr>
        <w:t xml:space="preserve">, and MIC2 shall nonetheless retain its right to request Supplier to pay compensation for such delayed </w:t>
      </w:r>
      <w:r w:rsidR="00BE11F0" w:rsidRPr="00302E26">
        <w:rPr>
          <w:rFonts w:ascii="Calibri" w:hAnsi="Calibri" w:cs="Calibri"/>
          <w:sz w:val="28"/>
          <w:szCs w:val="28"/>
        </w:rPr>
        <w:t xml:space="preserve">supply and </w:t>
      </w:r>
      <w:r w:rsidRPr="00302E26">
        <w:rPr>
          <w:rFonts w:ascii="Calibri" w:hAnsi="Calibri" w:cs="Calibri"/>
          <w:sz w:val="28"/>
          <w:szCs w:val="28"/>
        </w:rPr>
        <w:t>provision if the delay is due to Supplier’s default.</w:t>
      </w:r>
      <w:proofErr w:type="gramEnd"/>
    </w:p>
    <w:p w14:paraId="00C63654" w14:textId="2B135E56" w:rsidR="00302E26" w:rsidRDefault="00302E26" w:rsidP="00336353">
      <w:pPr>
        <w:pStyle w:val="NoSpacing"/>
        <w:ind w:left="540" w:hanging="540"/>
        <w:jc w:val="both"/>
        <w:rPr>
          <w:rFonts w:ascii="Calibri" w:hAnsi="Calibri" w:cs="Calibri"/>
          <w:sz w:val="28"/>
          <w:szCs w:val="28"/>
        </w:rPr>
      </w:pPr>
    </w:p>
    <w:p w14:paraId="2116D06D" w14:textId="6A704AEA" w:rsidR="00C812C2" w:rsidRDefault="00C812C2" w:rsidP="00336353">
      <w:pPr>
        <w:pStyle w:val="NoSpacing"/>
        <w:ind w:left="540" w:hanging="540"/>
        <w:jc w:val="both"/>
        <w:rPr>
          <w:rFonts w:ascii="Calibri" w:hAnsi="Calibri" w:cs="Calibri"/>
          <w:sz w:val="28"/>
          <w:szCs w:val="28"/>
        </w:rPr>
      </w:pPr>
    </w:p>
    <w:p w14:paraId="70F6D65C" w14:textId="77777777" w:rsidR="00C812C2" w:rsidRPr="001779A4" w:rsidRDefault="00C812C2" w:rsidP="00336353">
      <w:pPr>
        <w:pStyle w:val="NoSpacing"/>
        <w:ind w:left="540" w:hanging="540"/>
        <w:jc w:val="both"/>
        <w:rPr>
          <w:rFonts w:ascii="Calibri" w:hAnsi="Calibri" w:cs="Calibri"/>
          <w:sz w:val="28"/>
          <w:szCs w:val="28"/>
        </w:rPr>
      </w:pPr>
    </w:p>
    <w:p w14:paraId="6C904A3F" w14:textId="77777777" w:rsidR="004D72DE" w:rsidRPr="001779A4" w:rsidRDefault="004D72DE" w:rsidP="004D72DE">
      <w:pPr>
        <w:pStyle w:val="NoSpacing"/>
        <w:jc w:val="both"/>
        <w:rPr>
          <w:rFonts w:ascii="Calibri" w:hAnsi="Calibri" w:cs="Calibri"/>
          <w:b/>
          <w:bCs/>
          <w:sz w:val="28"/>
          <w:szCs w:val="28"/>
        </w:rPr>
      </w:pPr>
      <w:bookmarkStart w:id="29" w:name="_Toc275884112"/>
      <w:bookmarkStart w:id="30" w:name="_Toc275954467"/>
      <w:bookmarkStart w:id="31" w:name="_Toc277848996"/>
      <w:bookmarkStart w:id="32" w:name="_Toc300747702"/>
      <w:r w:rsidRPr="001779A4">
        <w:rPr>
          <w:rFonts w:ascii="Calibri" w:hAnsi="Calibri" w:cs="Calibri"/>
          <w:b/>
          <w:bCs/>
          <w:sz w:val="28"/>
          <w:szCs w:val="28"/>
        </w:rPr>
        <w:t>9. Relationship of the Parties</w:t>
      </w:r>
      <w:bookmarkStart w:id="33" w:name="_Toc275954468"/>
      <w:bookmarkStart w:id="34" w:name="_Toc277848997"/>
      <w:bookmarkStart w:id="35" w:name="_Toc300745705"/>
      <w:bookmarkStart w:id="36" w:name="_Toc300745971"/>
      <w:bookmarkStart w:id="37" w:name="_Toc300746491"/>
      <w:bookmarkStart w:id="38" w:name="_Toc300747703"/>
      <w:bookmarkEnd w:id="29"/>
      <w:bookmarkEnd w:id="30"/>
      <w:bookmarkEnd w:id="31"/>
      <w:bookmarkEnd w:id="32"/>
    </w:p>
    <w:p w14:paraId="767D4AC5" w14:textId="77777777"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t>9.1.</w:t>
      </w:r>
      <w:r w:rsidRPr="001779A4">
        <w:rPr>
          <w:rFonts w:ascii="Calibri" w:hAnsi="Calibri" w:cs="Calibri"/>
          <w:sz w:val="28"/>
          <w:szCs w:val="28"/>
        </w:rPr>
        <w:tab/>
        <w:t xml:space="preserve">The relationship of the Parties established by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solely that of independent contractors. Nothing contained in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proofErr w:type="gramStart"/>
      <w:r w:rsidRPr="001779A4">
        <w:rPr>
          <w:rFonts w:ascii="Calibri" w:hAnsi="Calibri" w:cs="Calibri"/>
          <w:sz w:val="28"/>
          <w:szCs w:val="28"/>
        </w:rPr>
        <w:t>shall be construed</w:t>
      </w:r>
      <w:proofErr w:type="gramEnd"/>
      <w:r w:rsidRPr="001779A4">
        <w:rPr>
          <w:rFonts w:ascii="Calibri" w:hAnsi="Calibri" w:cs="Calibri"/>
          <w:sz w:val="28"/>
          <w:szCs w:val="28"/>
        </w:rPr>
        <w:t xml:space="preserve"> to make one party the agent for the other or partner of the other for any purpose. Neither Party shall by virtue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have the right or authority to act for, </w:t>
      </w:r>
      <w:proofErr w:type="gramStart"/>
      <w:r w:rsidRPr="001779A4">
        <w:rPr>
          <w:rFonts w:ascii="Calibri" w:hAnsi="Calibri" w:cs="Calibri"/>
          <w:sz w:val="28"/>
          <w:szCs w:val="28"/>
        </w:rPr>
        <w:t>or to bind the other in any way, or</w:t>
      </w:r>
      <w:proofErr w:type="gramEnd"/>
      <w:r w:rsidRPr="001779A4">
        <w:rPr>
          <w:rFonts w:ascii="Calibri" w:hAnsi="Calibri" w:cs="Calibri"/>
          <w:sz w:val="28"/>
          <w:szCs w:val="28"/>
        </w:rPr>
        <w:t xml:space="preserve"> to sign the name of the other, or to represent that the other is in any way responsible for its acts and omissions.</w:t>
      </w:r>
      <w:bookmarkEnd w:id="33"/>
      <w:bookmarkEnd w:id="34"/>
      <w:bookmarkEnd w:id="35"/>
      <w:bookmarkEnd w:id="36"/>
      <w:bookmarkEnd w:id="37"/>
      <w:bookmarkEnd w:id="38"/>
    </w:p>
    <w:p w14:paraId="3FAA5962" w14:textId="77777777" w:rsidR="004D72DE" w:rsidRPr="001779A4" w:rsidRDefault="004D72DE" w:rsidP="004D72DE">
      <w:pPr>
        <w:pStyle w:val="NoSpacing"/>
        <w:ind w:left="540" w:hanging="540"/>
        <w:jc w:val="both"/>
        <w:rPr>
          <w:rFonts w:ascii="Calibri" w:hAnsi="Calibri" w:cs="Calibri"/>
          <w:sz w:val="28"/>
          <w:szCs w:val="28"/>
        </w:rPr>
      </w:pPr>
    </w:p>
    <w:p w14:paraId="0533DB26" w14:textId="77777777"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t>9.2.</w:t>
      </w:r>
      <w:r w:rsidRPr="001779A4">
        <w:rPr>
          <w:rFonts w:ascii="Calibri" w:hAnsi="Calibri" w:cs="Calibri"/>
          <w:sz w:val="28"/>
          <w:szCs w:val="28"/>
        </w:rPr>
        <w:tab/>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not produce any legal or material obligations upon MIC2 towards third parties beyond the scope of MIC2’s relationship with Supplier. Any Party who has not signed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a party thereto.</w:t>
      </w:r>
      <w:bookmarkStart w:id="39" w:name="_Toc275884113"/>
      <w:bookmarkStart w:id="40" w:name="_Toc275954469"/>
      <w:bookmarkStart w:id="41" w:name="_Toc277848998"/>
      <w:bookmarkStart w:id="42" w:name="_Toc300747704"/>
    </w:p>
    <w:p w14:paraId="7F24AA27" w14:textId="7E68F0D2" w:rsidR="00B16AE7" w:rsidRPr="001779A4" w:rsidRDefault="00B16AE7" w:rsidP="004D72DE">
      <w:pPr>
        <w:pStyle w:val="NoSpacing"/>
        <w:jc w:val="both"/>
        <w:rPr>
          <w:rFonts w:ascii="Calibri" w:hAnsi="Calibri" w:cs="Calibri"/>
          <w:sz w:val="28"/>
          <w:szCs w:val="28"/>
        </w:rPr>
      </w:pPr>
    </w:p>
    <w:p w14:paraId="6DFC6D68"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10. Non-exclusivity</w:t>
      </w:r>
    </w:p>
    <w:p w14:paraId="07FE12E4" w14:textId="77777777" w:rsidR="004D72DE" w:rsidRPr="001779A4" w:rsidRDefault="004D72DE" w:rsidP="004D72DE">
      <w:pPr>
        <w:spacing w:after="0" w:line="240" w:lineRule="auto"/>
        <w:jc w:val="both"/>
        <w:rPr>
          <w:rFonts w:ascii="Calibri" w:hAnsi="Calibri" w:cs="Calibri"/>
          <w:sz w:val="28"/>
          <w:szCs w:val="28"/>
        </w:rPr>
      </w:pP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is not exclusive towards any of its </w:t>
      </w:r>
      <w:proofErr w:type="gramStart"/>
      <w:r w:rsidRPr="001779A4">
        <w:rPr>
          <w:rFonts w:ascii="Calibri" w:hAnsi="Calibri" w:cs="Calibri"/>
          <w:sz w:val="28"/>
          <w:szCs w:val="28"/>
        </w:rPr>
        <w:t>Parties,</w:t>
      </w:r>
      <w:proofErr w:type="gramEnd"/>
      <w:r w:rsidRPr="001779A4">
        <w:rPr>
          <w:rFonts w:ascii="Calibri" w:hAnsi="Calibri" w:cs="Calibri"/>
          <w:sz w:val="28"/>
          <w:szCs w:val="28"/>
        </w:rPr>
        <w:t xml:space="preserve"> therefore either Party shall have the right to contract other third parties for same or similar services covered by this Contract of Adherence.</w:t>
      </w:r>
    </w:p>
    <w:p w14:paraId="74A37F5C" w14:textId="1825F15A" w:rsidR="00B16AE7" w:rsidRPr="001779A4" w:rsidRDefault="00B16AE7" w:rsidP="004D72DE">
      <w:pPr>
        <w:spacing w:after="0" w:line="240" w:lineRule="auto"/>
        <w:jc w:val="both"/>
        <w:rPr>
          <w:rFonts w:ascii="Calibri" w:hAnsi="Calibri" w:cs="Calibri"/>
          <w:sz w:val="28"/>
          <w:szCs w:val="28"/>
        </w:rPr>
      </w:pPr>
    </w:p>
    <w:p w14:paraId="35F65FBC"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11. Confidentiality</w:t>
      </w:r>
      <w:bookmarkEnd w:id="39"/>
      <w:bookmarkEnd w:id="40"/>
      <w:bookmarkEnd w:id="41"/>
      <w:bookmarkEnd w:id="42"/>
    </w:p>
    <w:p w14:paraId="23101F3F" w14:textId="32E6696C" w:rsidR="009A106D" w:rsidRPr="00B16AE7" w:rsidRDefault="004D72DE" w:rsidP="00B16AE7">
      <w:pPr>
        <w:pStyle w:val="NoSpacing"/>
        <w:ind w:left="630" w:hanging="630"/>
        <w:jc w:val="both"/>
        <w:rPr>
          <w:rFonts w:ascii="Calibri" w:hAnsi="Calibri" w:cs="Calibri"/>
          <w:sz w:val="28"/>
          <w:szCs w:val="28"/>
          <w:lang w:eastAsia="ko-KR"/>
        </w:rPr>
      </w:pPr>
      <w:proofErr w:type="gramStart"/>
      <w:r w:rsidRPr="001779A4">
        <w:rPr>
          <w:rFonts w:ascii="Calibri" w:hAnsi="Calibri" w:cs="Calibri"/>
          <w:b/>
          <w:bCs/>
          <w:color w:val="000000"/>
          <w:sz w:val="28"/>
          <w:szCs w:val="28"/>
        </w:rPr>
        <w:t>11.1.</w:t>
      </w:r>
      <w:r w:rsidRPr="001779A4">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proofErr w:type="gramEnd"/>
    </w:p>
    <w:p w14:paraId="33A4930F" w14:textId="4A11AC69" w:rsidR="004D72DE" w:rsidRPr="001779A4" w:rsidRDefault="004D72DE" w:rsidP="004D72DE">
      <w:pPr>
        <w:pStyle w:val="NoSpacing"/>
        <w:ind w:left="630"/>
        <w:jc w:val="both"/>
        <w:rPr>
          <w:rFonts w:ascii="Calibri" w:hAnsi="Calibri" w:cs="Calibri"/>
          <w:color w:val="000000" w:themeColor="text1"/>
          <w:sz w:val="28"/>
          <w:szCs w:val="28"/>
        </w:rPr>
      </w:pPr>
      <w:r w:rsidRPr="001779A4">
        <w:rPr>
          <w:rFonts w:ascii="Calibri" w:hAnsi="Calibri" w:cs="Calibri"/>
          <w:color w:val="000000" w:themeColor="text1"/>
          <w:sz w:val="28"/>
          <w:szCs w:val="28"/>
        </w:rPr>
        <w:t xml:space="preserve">Supplier is aware that MIC2 is entitled to disclose any </w:t>
      </w:r>
      <w:r w:rsidRPr="001779A4">
        <w:rPr>
          <w:rFonts w:ascii="Calibri" w:hAnsi="Calibri" w:cs="Calibri"/>
          <w:color w:val="000000"/>
          <w:sz w:val="28"/>
          <w:szCs w:val="28"/>
        </w:rPr>
        <w:t>information/documents/correspondence</w:t>
      </w:r>
      <w:r w:rsidRPr="001779A4">
        <w:rPr>
          <w:rFonts w:ascii="Calibri" w:hAnsi="Calibri" w:cs="Calibri"/>
          <w:color w:val="000000" w:themeColor="text1"/>
          <w:sz w:val="28"/>
          <w:szCs w:val="28"/>
        </w:rPr>
        <w:t xml:space="preserve"> relating to this </w:t>
      </w:r>
      <w:r w:rsidRPr="001779A4">
        <w:rPr>
          <w:rFonts w:ascii="Calibri" w:hAnsi="Calibri" w:cs="Calibri"/>
          <w:sz w:val="28"/>
          <w:szCs w:val="28"/>
        </w:rPr>
        <w:t>Contract of Adherence</w:t>
      </w:r>
      <w:r w:rsidRPr="001779A4">
        <w:rPr>
          <w:rFonts w:ascii="Calibri" w:hAnsi="Calibri" w:cs="Calibri"/>
          <w:color w:val="000000" w:themeColor="text1"/>
          <w:sz w:val="28"/>
          <w:szCs w:val="28"/>
        </w:rPr>
        <w:t xml:space="preserve"> to the Republic of Lebanon represented by the Ministry of Telecommunications without obtaining Supplier’s approval.</w:t>
      </w:r>
    </w:p>
    <w:p w14:paraId="4BAA8263" w14:textId="77777777" w:rsidR="004D72DE" w:rsidRPr="001779A4" w:rsidRDefault="004D72DE" w:rsidP="004D72DE">
      <w:pPr>
        <w:pStyle w:val="NoSpacing"/>
        <w:ind w:left="630"/>
        <w:jc w:val="both"/>
        <w:rPr>
          <w:rFonts w:ascii="Calibri" w:hAnsi="Calibri" w:cs="Calibri"/>
          <w:color w:val="000000" w:themeColor="text1"/>
          <w:sz w:val="28"/>
          <w:szCs w:val="28"/>
        </w:rPr>
      </w:pPr>
    </w:p>
    <w:p w14:paraId="6758E4EE" w14:textId="77777777" w:rsidR="004D72DE" w:rsidRPr="001779A4" w:rsidRDefault="004D72DE" w:rsidP="004D72DE">
      <w:pPr>
        <w:pStyle w:val="NoSpacing"/>
        <w:ind w:left="630" w:hanging="630"/>
        <w:jc w:val="both"/>
        <w:rPr>
          <w:rFonts w:ascii="Calibri" w:hAnsi="Calibri" w:cs="Calibri"/>
          <w:color w:val="000000"/>
          <w:sz w:val="28"/>
          <w:szCs w:val="28"/>
        </w:rPr>
      </w:pPr>
      <w:r w:rsidRPr="001779A4">
        <w:rPr>
          <w:rFonts w:ascii="Calibri" w:hAnsi="Calibri" w:cs="Calibri"/>
          <w:b/>
          <w:bCs/>
          <w:color w:val="000000"/>
          <w:sz w:val="28"/>
          <w:szCs w:val="28"/>
        </w:rPr>
        <w:t>11.2.</w:t>
      </w:r>
      <w:r w:rsidRPr="001779A4">
        <w:rPr>
          <w:rFonts w:ascii="Calibri" w:hAnsi="Calibri" w:cs="Calibri"/>
          <w:color w:val="000000"/>
          <w:sz w:val="28"/>
          <w:szCs w:val="28"/>
        </w:rPr>
        <w:t xml:space="preserve"> The confidentiality provisions contained in this Article (11) shall survive the termination or expiration of </w:t>
      </w:r>
      <w:r w:rsidRPr="001779A4">
        <w:rPr>
          <w:rFonts w:ascii="Calibri" w:hAnsi="Calibri" w:cs="Calibri"/>
          <w:sz w:val="28"/>
          <w:szCs w:val="28"/>
        </w:rPr>
        <w:t>this Contract of Adherence</w:t>
      </w:r>
      <w:r w:rsidRPr="001779A4">
        <w:rPr>
          <w:rFonts w:ascii="Calibri" w:hAnsi="Calibri" w:cs="Calibri"/>
          <w:color w:val="000000"/>
          <w:sz w:val="28"/>
          <w:szCs w:val="28"/>
        </w:rPr>
        <w:t>.</w:t>
      </w:r>
    </w:p>
    <w:p w14:paraId="07E662E6" w14:textId="02569D84" w:rsidR="004D72DE" w:rsidRDefault="004D72DE" w:rsidP="004D72DE">
      <w:pPr>
        <w:pStyle w:val="NoSpacing"/>
        <w:jc w:val="both"/>
        <w:rPr>
          <w:rFonts w:ascii="Calibri" w:hAnsi="Calibri" w:cs="Calibri"/>
          <w:color w:val="000000"/>
          <w:sz w:val="28"/>
          <w:szCs w:val="28"/>
        </w:rPr>
      </w:pPr>
    </w:p>
    <w:p w14:paraId="4FE57DD6" w14:textId="5CE6BA95" w:rsidR="00C812C2" w:rsidRDefault="00C812C2" w:rsidP="004D72DE">
      <w:pPr>
        <w:pStyle w:val="NoSpacing"/>
        <w:jc w:val="both"/>
        <w:rPr>
          <w:rFonts w:ascii="Calibri" w:hAnsi="Calibri" w:cs="Calibri"/>
          <w:color w:val="000000"/>
          <w:sz w:val="28"/>
          <w:szCs w:val="28"/>
        </w:rPr>
      </w:pPr>
    </w:p>
    <w:p w14:paraId="1A90C750" w14:textId="5745D44B" w:rsidR="00C812C2" w:rsidRDefault="00C812C2" w:rsidP="004D72DE">
      <w:pPr>
        <w:pStyle w:val="NoSpacing"/>
        <w:jc w:val="both"/>
        <w:rPr>
          <w:rFonts w:ascii="Calibri" w:hAnsi="Calibri" w:cs="Calibri"/>
          <w:color w:val="000000"/>
          <w:sz w:val="28"/>
          <w:szCs w:val="28"/>
        </w:rPr>
      </w:pPr>
    </w:p>
    <w:p w14:paraId="2CEE1CE3" w14:textId="77777777" w:rsidR="00C812C2" w:rsidRPr="001779A4" w:rsidRDefault="00C812C2" w:rsidP="004D72DE">
      <w:pPr>
        <w:pStyle w:val="NoSpacing"/>
        <w:jc w:val="both"/>
        <w:rPr>
          <w:rFonts w:ascii="Calibri" w:hAnsi="Calibri" w:cs="Calibri"/>
          <w:color w:val="000000"/>
          <w:sz w:val="28"/>
          <w:szCs w:val="28"/>
        </w:rPr>
      </w:pPr>
    </w:p>
    <w:p w14:paraId="2C6CB3CC" w14:textId="77777777" w:rsidR="004D72DE" w:rsidRPr="001779A4" w:rsidRDefault="004D72DE" w:rsidP="004D72DE">
      <w:pPr>
        <w:pStyle w:val="NoSpacing"/>
        <w:jc w:val="both"/>
        <w:rPr>
          <w:rFonts w:ascii="Calibri" w:hAnsi="Calibri" w:cs="Calibri"/>
          <w:b/>
          <w:bCs/>
          <w:sz w:val="28"/>
          <w:szCs w:val="28"/>
        </w:rPr>
      </w:pPr>
      <w:bookmarkStart w:id="43" w:name="_Toc275954470"/>
      <w:bookmarkStart w:id="44" w:name="_Toc277848999"/>
      <w:bookmarkStart w:id="45" w:name="_Toc300747705"/>
      <w:r w:rsidRPr="001779A4">
        <w:rPr>
          <w:rFonts w:ascii="Calibri" w:hAnsi="Calibri" w:cs="Calibri"/>
          <w:b/>
          <w:bCs/>
          <w:sz w:val="28"/>
          <w:szCs w:val="28"/>
        </w:rPr>
        <w:t>12. Assignment</w:t>
      </w:r>
      <w:bookmarkStart w:id="46" w:name="_Toc272224288"/>
      <w:bookmarkStart w:id="47" w:name="_Toc272364896"/>
      <w:bookmarkStart w:id="48" w:name="_Toc176838368"/>
      <w:bookmarkStart w:id="49" w:name="_Toc300745614"/>
      <w:bookmarkStart w:id="50" w:name="_Toc300745974"/>
      <w:bookmarkStart w:id="51" w:name="_Toc300746494"/>
      <w:bookmarkStart w:id="52" w:name="_Toc300747706"/>
      <w:bookmarkEnd w:id="43"/>
      <w:bookmarkEnd w:id="44"/>
      <w:bookmarkEnd w:id="45"/>
    </w:p>
    <w:p w14:paraId="613A7352" w14:textId="7777777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1779A4">
        <w:rPr>
          <w:rFonts w:ascii="Calibri" w:eastAsia="Times New Roman" w:hAnsi="Calibri" w:cs="Calibri"/>
          <w:spacing w:val="1"/>
          <w:sz w:val="28"/>
          <w:szCs w:val="28"/>
        </w:rPr>
        <w:t>Supplier</w:t>
      </w:r>
      <w:r w:rsidRPr="001779A4">
        <w:rPr>
          <w:rFonts w:ascii="Calibri" w:eastAsia="Times New Roman" w:hAnsi="Calibri" w:cs="Calibri"/>
          <w:spacing w:val="16"/>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21"/>
          <w:sz w:val="28"/>
          <w:szCs w:val="28"/>
        </w:rPr>
        <w:t xml:space="preserve"> </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ot</w:t>
      </w:r>
      <w:r w:rsidRPr="001779A4">
        <w:rPr>
          <w:rFonts w:ascii="Calibri" w:eastAsia="Times New Roman" w:hAnsi="Calibri" w:cs="Calibri"/>
          <w:spacing w:val="22"/>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ssi</w:t>
      </w:r>
      <w:r w:rsidRPr="001779A4">
        <w:rPr>
          <w:rFonts w:ascii="Calibri" w:eastAsia="Times New Roman" w:hAnsi="Calibri" w:cs="Calibri"/>
          <w:sz w:val="28"/>
          <w:szCs w:val="28"/>
        </w:rPr>
        <w:t>gn</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14"/>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z w:val="28"/>
          <w:szCs w:val="28"/>
        </w:rPr>
        <w:t>,</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ll</w:t>
      </w:r>
      <w:r w:rsidRPr="001779A4">
        <w:rPr>
          <w:rFonts w:ascii="Calibri" w:eastAsia="Times New Roman" w:hAnsi="Calibri" w:cs="Calibri"/>
          <w:sz w:val="28"/>
          <w:szCs w:val="28"/>
        </w:rPr>
        <w:t>y</w:t>
      </w:r>
      <w:r w:rsidRPr="001779A4">
        <w:rPr>
          <w:rFonts w:ascii="Calibri" w:eastAsia="Times New Roman" w:hAnsi="Calibri" w:cs="Calibri"/>
          <w:spacing w:val="20"/>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r</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pacing w:val="4"/>
          <w:sz w:val="28"/>
          <w:szCs w:val="28"/>
        </w:rPr>
        <w:t>l</w:t>
      </w:r>
      <w:r w:rsidRPr="001779A4">
        <w:rPr>
          <w:rFonts w:ascii="Calibri" w:eastAsia="Times New Roman" w:hAnsi="Calibri" w:cs="Calibri"/>
          <w:spacing w:val="-18"/>
          <w:sz w:val="28"/>
          <w:szCs w:val="28"/>
        </w:rPr>
        <w:t>y</w:t>
      </w:r>
      <w:r w:rsidRPr="001779A4">
        <w:rPr>
          <w:rFonts w:ascii="Calibri" w:eastAsia="Times New Roman" w:hAnsi="Calibri" w:cs="Calibri"/>
          <w:sz w:val="28"/>
          <w:szCs w:val="28"/>
        </w:rPr>
        <w:t>,</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pacing w:val="2"/>
          <w:sz w:val="28"/>
          <w:szCs w:val="28"/>
        </w:rPr>
        <w:t>an</w:t>
      </w:r>
      <w:r w:rsidRPr="001779A4">
        <w:rPr>
          <w:rFonts w:ascii="Calibri" w:eastAsia="Times New Roman" w:hAnsi="Calibri" w:cs="Calibri"/>
          <w:sz w:val="28"/>
          <w:szCs w:val="28"/>
        </w:rPr>
        <w:t>y</w:t>
      </w:r>
      <w:r w:rsidRPr="001779A4">
        <w:rPr>
          <w:rFonts w:ascii="Calibri" w:eastAsia="Times New Roman" w:hAnsi="Calibri" w:cs="Calibri"/>
          <w:spacing w:val="19"/>
          <w:sz w:val="28"/>
          <w:szCs w:val="28"/>
        </w:rPr>
        <w:t xml:space="preserve"> </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25"/>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on h</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z w:val="28"/>
          <w:szCs w:val="28"/>
        </w:rPr>
        <w:t>er</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pr</w:t>
      </w:r>
      <w:r w:rsidRPr="001779A4">
        <w:rPr>
          <w:rFonts w:ascii="Calibri" w:eastAsia="Times New Roman" w:hAnsi="Calibri" w:cs="Calibri"/>
          <w:spacing w:val="2"/>
          <w:sz w:val="28"/>
          <w:szCs w:val="28"/>
        </w:rPr>
        <w:t>io</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 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M</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C2.</w:t>
      </w:r>
      <w:r w:rsidRPr="001779A4">
        <w:rPr>
          <w:rFonts w:ascii="Calibri" w:eastAsia="Times New Roman" w:hAnsi="Calibri" w:cs="Calibri"/>
          <w:spacing w:val="4"/>
          <w:sz w:val="28"/>
          <w:szCs w:val="28"/>
        </w:rPr>
        <w:t xml:space="preserve"> </w:t>
      </w:r>
    </w:p>
    <w:p w14:paraId="1A67054E" w14:textId="7777777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1779A4">
        <w:rPr>
          <w:rFonts w:ascii="Calibri" w:eastAsia="Times New Roman" w:hAnsi="Calibri" w:cs="Calibri"/>
          <w:sz w:val="28"/>
          <w:szCs w:val="28"/>
        </w:rPr>
        <w:t>H</w:t>
      </w:r>
      <w:r w:rsidRPr="001779A4">
        <w:rPr>
          <w:rFonts w:ascii="Calibri" w:eastAsia="Times New Roman" w:hAnsi="Calibri" w:cs="Calibri"/>
          <w:spacing w:val="2"/>
          <w:sz w:val="28"/>
          <w:szCs w:val="28"/>
        </w:rPr>
        <w:t>o</w:t>
      </w:r>
      <w:r w:rsidRPr="001779A4">
        <w:rPr>
          <w:rFonts w:ascii="Calibri" w:eastAsia="Times New Roman" w:hAnsi="Calibri" w:cs="Calibri"/>
          <w:spacing w:val="-2"/>
          <w:sz w:val="28"/>
          <w:szCs w:val="28"/>
        </w:rPr>
        <w:t>w</w:t>
      </w:r>
      <w:r w:rsidRPr="001779A4">
        <w:rPr>
          <w:rFonts w:ascii="Calibri" w:eastAsia="Times New Roman" w:hAnsi="Calibri" w:cs="Calibri"/>
          <w:spacing w:val="2"/>
          <w:sz w:val="28"/>
          <w:szCs w:val="28"/>
        </w:rPr>
        <w:t>e</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er</w:t>
      </w:r>
      <w:proofErr w:type="gramEnd"/>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 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 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ts</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th</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7"/>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9"/>
          <w:sz w:val="28"/>
          <w:szCs w:val="28"/>
        </w:rPr>
        <w:t>t</w:t>
      </w:r>
      <w:r w:rsidRPr="001779A4">
        <w:rPr>
          <w:rFonts w:ascii="Calibri" w:eastAsia="Times New Roman" w:hAnsi="Calibri" w:cs="Calibri"/>
          <w:sz w:val="28"/>
          <w:szCs w:val="28"/>
        </w:rPr>
        <w:t>o</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Re</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z w:val="28"/>
          <w:szCs w:val="28"/>
        </w:rPr>
        <w:t>c of</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L</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b</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or 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si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v</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t b</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t 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10"/>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p>
    <w:p w14:paraId="7D43461E" w14:textId="0DE3DA7A"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1779A4">
        <w:rPr>
          <w:rFonts w:ascii="Calibri" w:eastAsia="Times New Roman" w:hAnsi="Calibri" w:cs="Calibri"/>
          <w:sz w:val="28"/>
          <w:szCs w:val="28"/>
        </w:rPr>
        <w:t>For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w:t>
      </w:r>
      <w:r w:rsidRPr="001779A4">
        <w:rPr>
          <w:rFonts w:ascii="Calibri" w:eastAsia="Times New Roman" w:hAnsi="Calibri" w:cs="Calibri"/>
          <w:spacing w:val="15"/>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rr</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c</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b</w:t>
      </w:r>
      <w:r w:rsidRPr="001779A4">
        <w:rPr>
          <w:rFonts w:ascii="Calibri" w:eastAsia="Times New Roman" w:hAnsi="Calibri" w:cs="Calibri"/>
          <w:spacing w:val="3"/>
          <w:sz w:val="28"/>
          <w:szCs w:val="28"/>
        </w:rPr>
        <w:t>l</w:t>
      </w:r>
      <w:r w:rsidRPr="001779A4">
        <w:rPr>
          <w:rFonts w:ascii="Calibri" w:eastAsia="Times New Roman" w:hAnsi="Calibri" w:cs="Calibri"/>
          <w:sz w:val="28"/>
          <w:szCs w:val="28"/>
        </w:rPr>
        <w:t>y a</w:t>
      </w:r>
      <w:r w:rsidRPr="001779A4">
        <w:rPr>
          <w:rFonts w:ascii="Calibri" w:eastAsia="Times New Roman" w:hAnsi="Calibri" w:cs="Calibri"/>
          <w:spacing w:val="-1"/>
          <w:sz w:val="28"/>
          <w:szCs w:val="28"/>
        </w:rPr>
        <w:t>g</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gra</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t</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5"/>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gn</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tr</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urth</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erta</w:t>
      </w:r>
      <w:r w:rsidRPr="001779A4">
        <w:rPr>
          <w:rFonts w:ascii="Calibri" w:eastAsia="Times New Roman" w:hAnsi="Calibri" w:cs="Calibri"/>
          <w:spacing w:val="3"/>
          <w:sz w:val="28"/>
          <w:szCs w:val="28"/>
        </w:rPr>
        <w:t>k</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t</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 xml:space="preserve">o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e</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or oppose</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52"/>
          <w:sz w:val="28"/>
          <w:szCs w:val="28"/>
        </w:rPr>
        <w:t xml:space="preserve"> </w:t>
      </w:r>
      <w:r w:rsidRPr="001779A4">
        <w:rPr>
          <w:rFonts w:ascii="Calibri" w:eastAsia="Times New Roman" w:hAnsi="Calibri" w:cs="Calibri"/>
          <w:sz w:val="28"/>
          <w:szCs w:val="28"/>
        </w:rPr>
        <w:t>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50"/>
          <w:sz w:val="28"/>
          <w:szCs w:val="28"/>
        </w:rPr>
        <w:t xml:space="preserve"> </w:t>
      </w:r>
      <w:r w:rsidRPr="001779A4">
        <w:rPr>
          <w:rFonts w:ascii="Calibri" w:eastAsia="Times New Roman" w:hAnsi="Calibri" w:cs="Calibri"/>
          <w:sz w:val="28"/>
          <w:szCs w:val="28"/>
        </w:rPr>
        <w:t>or assignment</w:t>
      </w:r>
      <w:r w:rsidRPr="001779A4">
        <w:rPr>
          <w:rFonts w:ascii="Calibri" w:eastAsia="Times New Roman" w:hAnsi="Calibri" w:cs="Calibri"/>
          <w:spacing w:val="47"/>
          <w:sz w:val="28"/>
          <w:szCs w:val="28"/>
        </w:rPr>
        <w:t xml:space="preserve"> </w:t>
      </w:r>
      <w:r w:rsidRPr="001779A4">
        <w:rPr>
          <w:rFonts w:ascii="Calibri" w:eastAsia="Times New Roman" w:hAnsi="Calibri" w:cs="Calibri"/>
          <w:sz w:val="28"/>
          <w:szCs w:val="28"/>
        </w:rPr>
        <w:t>pro</w:t>
      </w:r>
      <w:r w:rsidRPr="001779A4">
        <w:rPr>
          <w:rFonts w:ascii="Calibri" w:eastAsia="Times New Roman" w:hAnsi="Calibri" w:cs="Calibri"/>
          <w:spacing w:val="-1"/>
          <w:sz w:val="28"/>
          <w:szCs w:val="28"/>
        </w:rPr>
        <w:t>vi</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ed</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at</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the Assignee</w:t>
      </w:r>
      <w:r w:rsidRPr="001779A4">
        <w:rPr>
          <w:rFonts w:ascii="Calibri" w:eastAsia="Times New Roman" w:hAnsi="Calibri" w:cs="Calibri"/>
          <w:spacing w:val="54"/>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z w:val="28"/>
          <w:szCs w:val="28"/>
        </w:rPr>
        <w:t>l</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2"/>
          <w:sz w:val="28"/>
          <w:szCs w:val="28"/>
        </w:rPr>
        <w:t>b</w:t>
      </w:r>
      <w:r w:rsidRPr="001779A4">
        <w:rPr>
          <w:rFonts w:ascii="Calibri" w:eastAsia="Times New Roman" w:hAnsi="Calibri" w:cs="Calibri"/>
          <w:sz w:val="28"/>
          <w:szCs w:val="28"/>
        </w:rPr>
        <w:t xml:space="preserve">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3"/>
          <w:sz w:val="28"/>
          <w:szCs w:val="28"/>
        </w:rPr>
        <w:t xml:space="preserve"> </w:t>
      </w:r>
      <w:r w:rsidRPr="001779A4">
        <w:rPr>
          <w:rFonts w:ascii="Calibri" w:eastAsia="Times New Roman" w:hAnsi="Calibri" w:cs="Calibri"/>
          <w:spacing w:val="1"/>
          <w:sz w:val="28"/>
          <w:szCs w:val="28"/>
        </w:rPr>
        <w:t>Supplier</w:t>
      </w:r>
      <w:r w:rsidRPr="001779A4">
        <w:rPr>
          <w:rFonts w:ascii="Calibri" w:eastAsia="Times New Roman" w:hAnsi="Calibri" w:cs="Calibri"/>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the</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ts</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3"/>
          <w:sz w:val="28"/>
          <w:szCs w:val="28"/>
        </w:rPr>
        <w:t>r</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3"/>
          <w:sz w:val="28"/>
          <w:szCs w:val="28"/>
        </w:rPr>
        <w:t xml:space="preserve"> k</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nd</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at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ng to</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nd</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16"/>
          <w:sz w:val="28"/>
          <w:szCs w:val="28"/>
        </w:rPr>
        <w:t xml:space="preserve"> </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x</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te</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as</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at</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he</w:t>
      </w:r>
      <w:r w:rsidRPr="001779A4">
        <w:rPr>
          <w:rFonts w:ascii="Calibri" w:eastAsia="Times New Roman" w:hAnsi="Calibri" w:cs="Calibri"/>
          <w:spacing w:val="12"/>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te</w:t>
      </w:r>
      <w:r w:rsidRPr="001779A4">
        <w:rPr>
          <w:rFonts w:ascii="Calibri" w:eastAsia="Times New Roman" w:hAnsi="Calibri" w:cs="Calibri"/>
          <w:spacing w:val="1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t.</w:t>
      </w:r>
      <w:proofErr w:type="gramEnd"/>
      <w:r w:rsidRPr="001779A4">
        <w:rPr>
          <w:rFonts w:ascii="Calibri" w:eastAsia="Times New Roman" w:hAnsi="Calibri" w:cs="Calibri"/>
          <w:sz w:val="28"/>
          <w:szCs w:val="28"/>
        </w:rPr>
        <w:t xml:space="preserve"> </w:t>
      </w:r>
      <w:bookmarkStart w:id="53" w:name="_Toc275884115"/>
      <w:bookmarkStart w:id="54" w:name="_Toc275954472"/>
      <w:bookmarkStart w:id="55" w:name="_Toc277849001"/>
      <w:bookmarkStart w:id="56" w:name="_Toc300747707"/>
      <w:bookmarkEnd w:id="46"/>
      <w:bookmarkEnd w:id="47"/>
      <w:bookmarkEnd w:id="48"/>
      <w:bookmarkEnd w:id="49"/>
      <w:bookmarkEnd w:id="50"/>
      <w:bookmarkEnd w:id="51"/>
      <w:bookmarkEnd w:id="52"/>
    </w:p>
    <w:p w14:paraId="664AB9F9" w14:textId="31F618BA" w:rsidR="00B16AE7" w:rsidRPr="001779A4" w:rsidRDefault="00B16AE7"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46502101"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13. Applicable Law and</w:t>
      </w:r>
      <w:bookmarkEnd w:id="53"/>
      <w:bookmarkEnd w:id="54"/>
      <w:r w:rsidRPr="001779A4">
        <w:rPr>
          <w:rFonts w:ascii="Calibri" w:hAnsi="Calibri" w:cs="Calibri"/>
          <w:b/>
          <w:bCs/>
          <w:sz w:val="28"/>
          <w:szCs w:val="28"/>
        </w:rPr>
        <w:t xml:space="preserve"> Dispute Resolution</w:t>
      </w:r>
      <w:bookmarkEnd w:id="55"/>
      <w:bookmarkEnd w:id="56"/>
    </w:p>
    <w:p w14:paraId="0B0F0260" w14:textId="77777777" w:rsidR="004D72DE" w:rsidRPr="001779A4" w:rsidRDefault="004D72DE" w:rsidP="004D72DE">
      <w:pPr>
        <w:spacing w:after="0" w:line="240" w:lineRule="auto"/>
        <w:ind w:left="630" w:hanging="630"/>
        <w:jc w:val="both"/>
        <w:rPr>
          <w:rFonts w:ascii="Calibri" w:hAnsi="Calibri" w:cs="Calibri"/>
          <w:sz w:val="28"/>
          <w:szCs w:val="28"/>
        </w:rPr>
      </w:pPr>
      <w:bookmarkStart w:id="57" w:name="_Toc300747708"/>
      <w:r w:rsidRPr="001779A4">
        <w:rPr>
          <w:rFonts w:ascii="Calibri" w:hAnsi="Calibri" w:cs="Calibri"/>
          <w:b/>
          <w:bCs/>
          <w:sz w:val="28"/>
          <w:szCs w:val="28"/>
        </w:rPr>
        <w:t>13.1</w:t>
      </w:r>
      <w:r w:rsidRPr="001779A4">
        <w:rPr>
          <w:rFonts w:ascii="Calibri" w:hAnsi="Calibri" w:cs="Calibri"/>
          <w:sz w:val="28"/>
          <w:szCs w:val="28"/>
        </w:rPr>
        <w:tab/>
        <w:t>Both Parties agree that the Lebanese Laws and regulations shall apply to any litigation arising out of the application or interpretation of this Contract of Adherence</w:t>
      </w:r>
      <w:r w:rsidRPr="001779A4">
        <w:rPr>
          <w:rFonts w:ascii="Calibri" w:hAnsi="Calibri" w:cs="Calibri"/>
          <w:kern w:val="20"/>
          <w:sz w:val="28"/>
          <w:szCs w:val="28"/>
          <w:lang w:val="en-GB"/>
        </w:rPr>
        <w:t>.</w:t>
      </w:r>
      <w:r w:rsidRPr="001779A4">
        <w:rPr>
          <w:rFonts w:ascii="Calibri" w:hAnsi="Calibri" w:cs="Calibri"/>
          <w:sz w:val="28"/>
          <w:szCs w:val="28"/>
        </w:rPr>
        <w:t xml:space="preserve"> </w:t>
      </w:r>
    </w:p>
    <w:p w14:paraId="59DADCA3" w14:textId="77777777" w:rsidR="004D72DE" w:rsidRPr="001779A4" w:rsidRDefault="004D72DE" w:rsidP="004D72DE">
      <w:pPr>
        <w:spacing w:after="0" w:line="240" w:lineRule="auto"/>
        <w:ind w:left="630" w:hanging="630"/>
        <w:jc w:val="both"/>
        <w:rPr>
          <w:rFonts w:ascii="Calibri" w:hAnsi="Calibri" w:cs="Calibri"/>
          <w:sz w:val="28"/>
          <w:szCs w:val="28"/>
        </w:rPr>
      </w:pPr>
    </w:p>
    <w:p w14:paraId="3C4F4929" w14:textId="77777777" w:rsidR="004D72DE" w:rsidRPr="001779A4" w:rsidRDefault="004D72DE" w:rsidP="004D72DE">
      <w:pPr>
        <w:spacing w:after="0" w:line="240" w:lineRule="auto"/>
        <w:ind w:left="630" w:hanging="630"/>
        <w:jc w:val="both"/>
        <w:rPr>
          <w:rFonts w:ascii="Calibri" w:hAnsi="Calibri" w:cs="Calibri"/>
          <w:sz w:val="28"/>
          <w:szCs w:val="28"/>
        </w:rPr>
      </w:pPr>
      <w:r w:rsidRPr="001779A4">
        <w:rPr>
          <w:rFonts w:ascii="Calibri" w:hAnsi="Calibri" w:cs="Calibri"/>
          <w:b/>
          <w:bCs/>
          <w:sz w:val="28"/>
          <w:szCs w:val="28"/>
        </w:rPr>
        <w:t>13.2</w:t>
      </w:r>
      <w:r w:rsidRPr="001779A4">
        <w:rPr>
          <w:rFonts w:ascii="Calibri" w:hAnsi="Calibri" w:cs="Calibri"/>
          <w:sz w:val="28"/>
          <w:szCs w:val="28"/>
        </w:rPr>
        <w:tab/>
        <w:t xml:space="preserve">Disputes arising in connection with this Contract of Adherence </w:t>
      </w:r>
      <w:proofErr w:type="gramStart"/>
      <w:r w:rsidRPr="001779A4">
        <w:rPr>
          <w:rFonts w:ascii="Calibri" w:hAnsi="Calibri" w:cs="Calibri"/>
          <w:sz w:val="28"/>
          <w:szCs w:val="28"/>
        </w:rPr>
        <w:t>shall be settled</w:t>
      </w:r>
      <w:proofErr w:type="gramEnd"/>
      <w:r w:rsidRPr="001779A4">
        <w:rPr>
          <w:rFonts w:ascii="Calibri" w:hAnsi="Calibri" w:cs="Calibri"/>
          <w:sz w:val="28"/>
          <w:szCs w:val="28"/>
        </w:rPr>
        <w:t xml:space="preserve"> by the competent courts of Law in Beirut.</w:t>
      </w:r>
    </w:p>
    <w:p w14:paraId="48B66B9B" w14:textId="77777777" w:rsidR="004D72DE" w:rsidRPr="001779A4" w:rsidRDefault="004D72DE" w:rsidP="004D72DE">
      <w:pPr>
        <w:pStyle w:val="NoSpacing"/>
        <w:jc w:val="both"/>
        <w:rPr>
          <w:rFonts w:ascii="Calibri" w:hAnsi="Calibri" w:cs="Calibri"/>
          <w:sz w:val="28"/>
          <w:szCs w:val="28"/>
        </w:rPr>
      </w:pPr>
    </w:p>
    <w:p w14:paraId="194AFE9D"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14. Force Majeure</w:t>
      </w:r>
    </w:p>
    <w:p w14:paraId="68BB4A90" w14:textId="6E3FC2E3" w:rsidR="009A106D" w:rsidRDefault="004D72DE" w:rsidP="00B16AE7">
      <w:pPr>
        <w:spacing w:after="0" w:line="240" w:lineRule="auto"/>
        <w:ind w:left="630" w:hanging="630"/>
        <w:jc w:val="both"/>
        <w:rPr>
          <w:rFonts w:ascii="Calibri" w:hAnsi="Calibri" w:cs="Calibri"/>
          <w:color w:val="000000"/>
          <w:sz w:val="28"/>
          <w:szCs w:val="28"/>
          <w:lang w:eastAsia="ko-KR"/>
        </w:rPr>
      </w:pPr>
      <w:bookmarkStart w:id="58" w:name="_Ref57807874"/>
      <w:r w:rsidRPr="001779A4">
        <w:rPr>
          <w:rFonts w:ascii="Calibri" w:hAnsi="Calibri" w:cs="Calibri"/>
          <w:b/>
          <w:bCs/>
          <w:color w:val="000000"/>
          <w:sz w:val="28"/>
          <w:szCs w:val="28"/>
          <w:lang w:eastAsia="ko-KR"/>
        </w:rPr>
        <w:t>14.1</w:t>
      </w:r>
      <w:r w:rsidRPr="001779A4">
        <w:rPr>
          <w:rFonts w:ascii="Calibri" w:hAnsi="Calibri" w:cs="Calibri"/>
          <w:color w:val="000000"/>
          <w:sz w:val="28"/>
          <w:szCs w:val="28"/>
          <w:lang w:eastAsia="ko-KR"/>
        </w:rPr>
        <w:tab/>
        <w:t xml:space="preserve">Neither Party is liable for delay or failure to perform any of its obligations under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insofar as the performance of such obligation </w:t>
      </w:r>
      <w:proofErr w:type="gramStart"/>
      <w:r w:rsidRPr="001779A4">
        <w:rPr>
          <w:rFonts w:ascii="Calibri" w:hAnsi="Calibri" w:cs="Calibri"/>
          <w:color w:val="000000"/>
          <w:sz w:val="28"/>
          <w:szCs w:val="28"/>
          <w:lang w:eastAsia="ko-KR"/>
        </w:rPr>
        <w:t>is prevented</w:t>
      </w:r>
      <w:proofErr w:type="gramEnd"/>
      <w:r w:rsidRPr="001779A4">
        <w:rPr>
          <w:rFonts w:ascii="Calibri" w:hAnsi="Calibri" w:cs="Calibri"/>
          <w:color w:val="000000"/>
          <w:sz w:val="28"/>
          <w:szCs w:val="28"/>
          <w:lang w:eastAsia="ko-KR"/>
        </w:rPr>
        <w:t xml:space="preserve"> by a force majeure event. Each Party shall notify the other Party of the occurrence of such a force majeure event and shall use all reasonable endeavors to continue to perform its obligations hereunder for the duration of such force majeure event. </w:t>
      </w:r>
    </w:p>
    <w:p w14:paraId="6C3F91EB" w14:textId="32AB0E99" w:rsidR="004D72DE" w:rsidRDefault="004D72DE" w:rsidP="00A65793">
      <w:pPr>
        <w:spacing w:after="0" w:line="240" w:lineRule="auto"/>
        <w:ind w:left="630"/>
        <w:jc w:val="both"/>
        <w:rPr>
          <w:rFonts w:ascii="Calibri" w:hAnsi="Calibri" w:cs="Calibri"/>
          <w:color w:val="000000"/>
          <w:sz w:val="28"/>
          <w:szCs w:val="28"/>
          <w:lang w:eastAsia="ko-KR"/>
        </w:rPr>
      </w:pPr>
      <w:r w:rsidRPr="001779A4">
        <w:rPr>
          <w:rFonts w:ascii="Calibri" w:hAnsi="Calibri" w:cs="Calibri"/>
          <w:color w:val="000000"/>
          <w:sz w:val="28"/>
          <w:szCs w:val="28"/>
          <w:lang w:eastAsia="ko-KR"/>
        </w:rPr>
        <w:t xml:space="preserve">In case force majeure event exceeded one (1) month period, whether continuously or intermittently, either Party has the right </w:t>
      </w:r>
      <w:proofErr w:type="gramStart"/>
      <w:r w:rsidRPr="001779A4">
        <w:rPr>
          <w:rFonts w:ascii="Calibri" w:hAnsi="Calibri" w:cs="Calibri"/>
          <w:color w:val="000000"/>
          <w:sz w:val="28"/>
          <w:szCs w:val="28"/>
          <w:lang w:eastAsia="ko-KR"/>
        </w:rPr>
        <w:t>to immediately terminate</w:t>
      </w:r>
      <w:proofErr w:type="gramEnd"/>
      <w:r w:rsidRPr="001779A4">
        <w:rPr>
          <w:rFonts w:ascii="Calibri" w:hAnsi="Calibri" w:cs="Calibri"/>
          <w:color w:val="000000"/>
          <w:sz w:val="28"/>
          <w:szCs w:val="28"/>
          <w:lang w:eastAsia="ko-KR"/>
        </w:rPr>
        <w:t xml:space="preserve">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w:t>
      </w:r>
      <w:r w:rsidR="0020235C">
        <w:rPr>
          <w:rFonts w:ascii="Calibri" w:hAnsi="Calibri" w:cs="Calibri"/>
          <w:color w:val="000000"/>
          <w:sz w:val="28"/>
          <w:szCs w:val="28"/>
          <w:lang w:eastAsia="ko-KR"/>
        </w:rPr>
        <w:t>(s</w:t>
      </w:r>
      <w:proofErr w:type="gramStart"/>
      <w:r w:rsidR="0020235C">
        <w:rPr>
          <w:rFonts w:ascii="Calibri" w:hAnsi="Calibri" w:cs="Calibri"/>
          <w:color w:val="000000"/>
          <w:sz w:val="28"/>
          <w:szCs w:val="28"/>
          <w:lang w:eastAsia="ko-KR"/>
        </w:rPr>
        <w:t>)</w:t>
      </w:r>
      <w:r>
        <w:rPr>
          <w:rFonts w:ascii="Calibri" w:hAnsi="Calibri" w:cs="Calibri"/>
          <w:color w:val="000000"/>
          <w:sz w:val="28"/>
          <w:szCs w:val="28"/>
          <w:lang w:eastAsia="ko-KR"/>
        </w:rPr>
        <w:t xml:space="preserve"> which</w:t>
      </w:r>
      <w:proofErr w:type="gramEnd"/>
      <w:r>
        <w:rPr>
          <w:rFonts w:ascii="Calibri" w:hAnsi="Calibri" w:cs="Calibri"/>
          <w:color w:val="000000"/>
          <w:sz w:val="28"/>
          <w:szCs w:val="28"/>
          <w:lang w:eastAsia="ko-KR"/>
        </w:rPr>
        <w:t xml:space="preserve"> have been fully </w:t>
      </w:r>
      <w:r w:rsidR="0015005D">
        <w:rPr>
          <w:rFonts w:ascii="Calibri" w:hAnsi="Calibri" w:cs="Calibri"/>
          <w:color w:val="000000"/>
          <w:sz w:val="28"/>
          <w:szCs w:val="28"/>
          <w:lang w:eastAsia="ko-KR"/>
        </w:rPr>
        <w:t xml:space="preserve">supply, provided </w:t>
      </w:r>
      <w:r w:rsidRPr="001779A4">
        <w:rPr>
          <w:rFonts w:ascii="Calibri" w:hAnsi="Calibri" w:cs="Calibri"/>
          <w:color w:val="000000"/>
          <w:sz w:val="28"/>
          <w:szCs w:val="28"/>
          <w:lang w:eastAsia="ko-KR"/>
        </w:rPr>
        <w:t xml:space="preserve">and accepted by MIC2. </w:t>
      </w:r>
    </w:p>
    <w:p w14:paraId="5DCDC7A6" w14:textId="1E53CA4C" w:rsidR="004D72DE" w:rsidRDefault="004D72DE" w:rsidP="004D72DE">
      <w:pPr>
        <w:spacing w:after="0" w:line="240" w:lineRule="auto"/>
        <w:ind w:left="630"/>
        <w:jc w:val="both"/>
        <w:rPr>
          <w:rFonts w:ascii="Calibri" w:hAnsi="Calibri" w:cs="Calibri"/>
          <w:color w:val="000000"/>
          <w:sz w:val="28"/>
          <w:szCs w:val="28"/>
          <w:lang w:eastAsia="ko-KR"/>
        </w:rPr>
      </w:pPr>
    </w:p>
    <w:p w14:paraId="0F8489F2" w14:textId="0480082B" w:rsidR="00C812C2" w:rsidRDefault="00C812C2" w:rsidP="004D72DE">
      <w:pPr>
        <w:spacing w:after="0" w:line="240" w:lineRule="auto"/>
        <w:ind w:left="630"/>
        <w:jc w:val="both"/>
        <w:rPr>
          <w:rFonts w:ascii="Calibri" w:hAnsi="Calibri" w:cs="Calibri"/>
          <w:color w:val="000000"/>
          <w:sz w:val="28"/>
          <w:szCs w:val="28"/>
          <w:lang w:eastAsia="ko-KR"/>
        </w:rPr>
      </w:pPr>
    </w:p>
    <w:p w14:paraId="3EC61BC8" w14:textId="77777777" w:rsidR="00C812C2" w:rsidRPr="001779A4" w:rsidRDefault="00C812C2" w:rsidP="004D72DE">
      <w:pPr>
        <w:spacing w:after="0" w:line="240" w:lineRule="auto"/>
        <w:ind w:left="630"/>
        <w:jc w:val="both"/>
        <w:rPr>
          <w:rFonts w:ascii="Calibri" w:hAnsi="Calibri" w:cs="Calibri"/>
          <w:color w:val="000000"/>
          <w:sz w:val="28"/>
          <w:szCs w:val="28"/>
          <w:lang w:eastAsia="ko-KR"/>
        </w:rPr>
      </w:pPr>
    </w:p>
    <w:p w14:paraId="3A711F12" w14:textId="77777777" w:rsidR="004D72DE" w:rsidRPr="001779A4" w:rsidRDefault="004D72DE" w:rsidP="004D72DE">
      <w:pPr>
        <w:spacing w:after="0" w:line="240" w:lineRule="auto"/>
        <w:ind w:left="630" w:hanging="630"/>
        <w:jc w:val="both"/>
        <w:rPr>
          <w:rFonts w:ascii="Calibri" w:hAnsi="Calibri" w:cs="Calibri"/>
          <w:sz w:val="28"/>
          <w:szCs w:val="28"/>
        </w:rPr>
      </w:pPr>
      <w:r w:rsidRPr="001779A4">
        <w:rPr>
          <w:rFonts w:ascii="Calibri" w:hAnsi="Calibri" w:cs="Calibri"/>
          <w:b/>
          <w:bCs/>
          <w:color w:val="000000"/>
          <w:sz w:val="28"/>
          <w:szCs w:val="28"/>
          <w:lang w:eastAsia="ko-KR"/>
        </w:rPr>
        <w:t>14.2</w:t>
      </w:r>
      <w:r w:rsidRPr="001779A4">
        <w:rPr>
          <w:rFonts w:ascii="Calibri" w:hAnsi="Calibri" w:cs="Calibri"/>
          <w:color w:val="000000"/>
          <w:sz w:val="28"/>
          <w:szCs w:val="28"/>
          <w:lang w:eastAsia="ko-KR"/>
        </w:rPr>
        <w:tab/>
        <w:t xml:space="preserve">For the purposes of </w:t>
      </w:r>
      <w:r w:rsidRPr="001779A4">
        <w:rPr>
          <w:rFonts w:ascii="Calibri" w:hAnsi="Calibri" w:cs="Calibri"/>
          <w:sz w:val="28"/>
          <w:szCs w:val="28"/>
        </w:rPr>
        <w:t>this</w:t>
      </w:r>
      <w:r w:rsidRPr="001779A4">
        <w:rPr>
          <w:rFonts w:ascii="Calibri" w:hAnsi="Calibri" w:cs="Calibri"/>
          <w:kern w:val="20"/>
          <w:sz w:val="28"/>
          <w:szCs w:val="28"/>
          <w:lang w:val="en-GB"/>
        </w:rPr>
        <w:t xml:space="preserve"> </w:t>
      </w:r>
      <w:r w:rsidRPr="001779A4">
        <w:rPr>
          <w:rFonts w:ascii="Calibri" w:hAnsi="Calibri" w:cs="Calibri"/>
          <w:sz w:val="28"/>
          <w:szCs w:val="28"/>
        </w:rPr>
        <w:t>Contract of Adherence</w:t>
      </w:r>
      <w:r w:rsidRPr="001779A4">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1779A4">
        <w:rPr>
          <w:rFonts w:ascii="Calibri" w:hAnsi="Calibri" w:cs="Calibri"/>
          <w:sz w:val="28"/>
          <w:szCs w:val="28"/>
        </w:rPr>
        <w:t>.</w:t>
      </w:r>
      <w:bookmarkEnd w:id="58"/>
    </w:p>
    <w:p w14:paraId="20C1C15E" w14:textId="77777777" w:rsidR="004D72DE" w:rsidRPr="001779A4" w:rsidRDefault="004D72DE" w:rsidP="004D72DE">
      <w:pPr>
        <w:spacing w:after="0" w:line="240" w:lineRule="auto"/>
        <w:ind w:left="630" w:hanging="630"/>
        <w:jc w:val="both"/>
        <w:rPr>
          <w:rFonts w:ascii="Calibri" w:hAnsi="Calibri" w:cs="Calibri"/>
          <w:sz w:val="28"/>
          <w:szCs w:val="28"/>
        </w:rPr>
      </w:pPr>
    </w:p>
    <w:p w14:paraId="44240618" w14:textId="36804EA1" w:rsidR="004D72DE" w:rsidRPr="001779A4" w:rsidRDefault="004D72DE" w:rsidP="009A106D">
      <w:pPr>
        <w:pStyle w:val="NoSpacing"/>
        <w:jc w:val="both"/>
        <w:rPr>
          <w:rFonts w:ascii="Calibri" w:hAnsi="Calibri" w:cs="Calibri"/>
          <w:b/>
          <w:bCs/>
          <w:sz w:val="28"/>
          <w:szCs w:val="28"/>
        </w:rPr>
      </w:pPr>
      <w:r w:rsidRPr="001779A4">
        <w:rPr>
          <w:rFonts w:ascii="Calibri" w:hAnsi="Calibri" w:cs="Calibri"/>
          <w:b/>
          <w:bCs/>
          <w:sz w:val="28"/>
          <w:szCs w:val="28"/>
        </w:rPr>
        <w:t xml:space="preserve">15. Waiver </w:t>
      </w:r>
    </w:p>
    <w:p w14:paraId="742E7A93" w14:textId="16F26DF8" w:rsidR="004D72DE" w:rsidRPr="001779A4" w:rsidRDefault="004D72DE" w:rsidP="009A106D">
      <w:pPr>
        <w:pStyle w:val="NoSpacing"/>
        <w:jc w:val="both"/>
        <w:rPr>
          <w:rFonts w:ascii="Calibri" w:hAnsi="Calibri" w:cs="Calibri"/>
          <w:sz w:val="28"/>
          <w:szCs w:val="28"/>
        </w:rPr>
      </w:pPr>
      <w:r w:rsidRPr="001779A4">
        <w:rPr>
          <w:rFonts w:ascii="Calibri" w:hAnsi="Calibri" w:cs="Calibri"/>
          <w:sz w:val="28"/>
          <w:szCs w:val="28"/>
        </w:rPr>
        <w:t xml:space="preserve">Waiver of any provision herein </w:t>
      </w:r>
      <w:proofErr w:type="gramStart"/>
      <w:r w:rsidRPr="001779A4">
        <w:rPr>
          <w:rFonts w:ascii="Calibri" w:hAnsi="Calibri" w:cs="Calibri"/>
          <w:sz w:val="28"/>
          <w:szCs w:val="28"/>
        </w:rPr>
        <w:t>shall not be deemed</w:t>
      </w:r>
      <w:proofErr w:type="gramEnd"/>
      <w:r w:rsidRPr="001779A4">
        <w:rPr>
          <w:rFonts w:ascii="Calibri" w:hAnsi="Calibri" w:cs="Calibri"/>
          <w:sz w:val="28"/>
          <w:szCs w:val="28"/>
        </w:rPr>
        <w:t xml:space="preserve"> a waiver of any other provision herein, nor shall waiver of a breach of any provision of this Contract of Adherence be construed as a continuing waiver of other breaches of the same or other provisions of this Contract of Adherence.</w:t>
      </w:r>
    </w:p>
    <w:p w14:paraId="6F0D9AC3" w14:textId="050E86D8" w:rsidR="00B16AE7" w:rsidRPr="001779A4" w:rsidRDefault="00B16AE7" w:rsidP="004D72DE">
      <w:pPr>
        <w:pStyle w:val="NoSpacing"/>
        <w:jc w:val="both"/>
        <w:rPr>
          <w:rFonts w:ascii="Calibri" w:hAnsi="Calibri" w:cs="Calibri"/>
          <w:sz w:val="28"/>
          <w:szCs w:val="28"/>
        </w:rPr>
      </w:pPr>
    </w:p>
    <w:p w14:paraId="787BBBD5"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16. Notices</w:t>
      </w:r>
      <w:bookmarkEnd w:id="57"/>
      <w:r w:rsidRPr="001779A4">
        <w:rPr>
          <w:rFonts w:ascii="Calibri" w:hAnsi="Calibri" w:cs="Calibri"/>
          <w:b/>
          <w:bCs/>
          <w:sz w:val="28"/>
          <w:szCs w:val="28"/>
        </w:rPr>
        <w:t xml:space="preserve"> </w:t>
      </w:r>
    </w:p>
    <w:p w14:paraId="3DE1CEBE"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 xml:space="preserve">Both Parties have elected domicile at the addresses mentioned beside their respective names in the preamble. Any </w:t>
      </w:r>
      <w:r w:rsidRPr="001779A4">
        <w:rPr>
          <w:rFonts w:ascii="Calibri" w:hAnsi="Calibri" w:cs="Calibri"/>
          <w:b/>
          <w:bCs/>
          <w:sz w:val="28"/>
          <w:szCs w:val="28"/>
          <w:u w:val="single"/>
        </w:rPr>
        <w:t>written</w:t>
      </w:r>
      <w:r w:rsidRPr="001779A4">
        <w:rPr>
          <w:rFonts w:ascii="Calibri" w:hAnsi="Calibri" w:cs="Calibri"/>
          <w:sz w:val="28"/>
          <w:szCs w:val="28"/>
        </w:rPr>
        <w:t xml:space="preserve"> notification made to these addresses </w:t>
      </w:r>
      <w:proofErr w:type="gramStart"/>
      <w:r w:rsidRPr="001779A4">
        <w:rPr>
          <w:rFonts w:ascii="Calibri" w:hAnsi="Calibri" w:cs="Calibri"/>
          <w:sz w:val="28"/>
          <w:szCs w:val="28"/>
        </w:rPr>
        <w:t>shall be considered</w:t>
      </w:r>
      <w:proofErr w:type="gramEnd"/>
      <w:r w:rsidRPr="001779A4">
        <w:rPr>
          <w:rFonts w:ascii="Calibri" w:hAnsi="Calibri" w:cs="Calibri"/>
          <w:sz w:val="28"/>
          <w:szCs w:val="28"/>
        </w:rPr>
        <w:t xml:space="preserve"> valid unless any Party has notified the other in writing of any change in said address.</w:t>
      </w:r>
    </w:p>
    <w:p w14:paraId="1AC52C50" w14:textId="77777777" w:rsidR="004D72DE" w:rsidRPr="001779A4" w:rsidRDefault="004D72DE" w:rsidP="004D72DE">
      <w:pPr>
        <w:pStyle w:val="NoSpacing"/>
        <w:jc w:val="both"/>
        <w:rPr>
          <w:rFonts w:ascii="Calibri" w:hAnsi="Calibri" w:cs="Calibri"/>
          <w:b/>
          <w:bCs/>
          <w:sz w:val="28"/>
          <w:szCs w:val="28"/>
        </w:rPr>
      </w:pPr>
    </w:p>
    <w:p w14:paraId="1941B203" w14:textId="77777777" w:rsidR="004D72DE" w:rsidRPr="001779A4" w:rsidRDefault="004D72DE" w:rsidP="004D72DE">
      <w:pPr>
        <w:spacing w:after="0" w:line="240" w:lineRule="auto"/>
        <w:jc w:val="both"/>
        <w:rPr>
          <w:rFonts w:ascii="Calibri" w:hAnsi="Calibri" w:cs="Calibri"/>
          <w:sz w:val="28"/>
          <w:szCs w:val="28"/>
        </w:rPr>
      </w:pPr>
      <w:r w:rsidRPr="001779A4">
        <w:rPr>
          <w:rFonts w:ascii="Calibri" w:hAnsi="Calibri" w:cs="Calibri"/>
          <w:b/>
          <w:bCs/>
          <w:sz w:val="28"/>
          <w:szCs w:val="28"/>
        </w:rPr>
        <w:t>IN WITNESS WHEREOF,</w:t>
      </w:r>
      <w:r w:rsidRPr="001779A4">
        <w:rPr>
          <w:rFonts w:ascii="Calibri" w:hAnsi="Calibri" w:cs="Calibri"/>
          <w:sz w:val="28"/>
          <w:szCs w:val="28"/>
        </w:rPr>
        <w:t xml:space="preserve"> the Parties have caused this </w:t>
      </w:r>
      <w:r w:rsidRPr="001779A4">
        <w:rPr>
          <w:rFonts w:ascii="Calibri" w:hAnsi="Calibri" w:cs="Calibri"/>
          <w:sz w:val="28"/>
          <w:szCs w:val="28"/>
          <w:lang w:eastAsia="ko-KR"/>
        </w:rPr>
        <w:t xml:space="preserve">Contract of Adherence </w:t>
      </w:r>
      <w:r w:rsidRPr="001779A4">
        <w:rPr>
          <w:rFonts w:ascii="Calibri" w:hAnsi="Calibri" w:cs="Calibri"/>
          <w:sz w:val="28"/>
          <w:szCs w:val="28"/>
        </w:rPr>
        <w:t xml:space="preserve">to be executed in Beirut with effect as of ………………………………………………………. </w:t>
      </w:r>
      <w:r w:rsidRPr="001779A4">
        <w:rPr>
          <w:rFonts w:ascii="Calibri" w:hAnsi="Calibri" w:cs="Calibri"/>
          <w:b/>
          <w:bCs/>
          <w:sz w:val="28"/>
          <w:szCs w:val="28"/>
        </w:rPr>
        <w:t>(“Effective Date”)</w:t>
      </w:r>
      <w:r w:rsidRPr="001779A4">
        <w:rPr>
          <w:rFonts w:ascii="Calibri" w:hAnsi="Calibri" w:cs="Calibri"/>
          <w:sz w:val="28"/>
          <w:szCs w:val="28"/>
        </w:rPr>
        <w:t xml:space="preserve"> by their respective authorized representatives in two originals copies each </w:t>
      </w:r>
      <w:r w:rsidRPr="001779A4">
        <w:rPr>
          <w:rFonts w:ascii="Calibri" w:eastAsia="SimSun" w:hAnsi="Calibri" w:cs="Calibri"/>
          <w:sz w:val="28"/>
          <w:szCs w:val="28"/>
          <w:lang w:bidi="ar-LB"/>
        </w:rPr>
        <w:t>Party keeping one original</w:t>
      </w:r>
      <w:r w:rsidRPr="001779A4">
        <w:rPr>
          <w:rFonts w:ascii="Calibri" w:hAnsi="Calibri" w:cs="Calibri"/>
          <w:sz w:val="28"/>
          <w:szCs w:val="28"/>
        </w:rPr>
        <w:t>.</w:t>
      </w:r>
    </w:p>
    <w:p w14:paraId="0856D25E" w14:textId="77777777" w:rsidR="004D72DE" w:rsidRPr="001779A4" w:rsidRDefault="004D72DE" w:rsidP="004D72DE">
      <w:pPr>
        <w:pStyle w:val="NoSpacing"/>
        <w:jc w:val="both"/>
        <w:rPr>
          <w:rFonts w:ascii="Calibri" w:hAnsi="Calibri" w:cs="Calibri"/>
          <w:sz w:val="28"/>
          <w:szCs w:val="28"/>
        </w:rPr>
      </w:pPr>
    </w:p>
    <w:p w14:paraId="05D1193F" w14:textId="77777777" w:rsidR="004D72DE" w:rsidRPr="001779A4" w:rsidRDefault="004D72DE" w:rsidP="004D72DE">
      <w:pPr>
        <w:pStyle w:val="NoSpacing"/>
        <w:jc w:val="both"/>
        <w:rPr>
          <w:rFonts w:ascii="Calibri" w:hAnsi="Calibri" w:cs="Calibri"/>
          <w:sz w:val="28"/>
          <w:szCs w:val="28"/>
        </w:rPr>
      </w:pPr>
    </w:p>
    <w:tbl>
      <w:tblPr>
        <w:tblStyle w:val="TableGrid"/>
        <w:tblW w:w="10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0"/>
      </w:tblGrid>
      <w:tr w:rsidR="004D72DE" w:rsidRPr="001779A4" w14:paraId="59842F78" w14:textId="77777777" w:rsidTr="00B253E4">
        <w:trPr>
          <w:trHeight w:val="2818"/>
        </w:trPr>
        <w:tc>
          <w:tcPr>
            <w:tcW w:w="10390" w:type="dxa"/>
          </w:tcPr>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4D72DE" w:rsidRPr="001779A4" w14:paraId="0DD69CD7" w14:textId="77777777" w:rsidTr="00B253E4">
              <w:trPr>
                <w:trHeight w:val="2818"/>
              </w:trPr>
              <w:tc>
                <w:tcPr>
                  <w:tcW w:w="4610" w:type="dxa"/>
                </w:tcPr>
                <w:p w14:paraId="41C24919"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For and on behalf of</w:t>
                  </w:r>
                </w:p>
                <w:p w14:paraId="557B1B4C"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Mobile Interim Company No. 2 S.A.L.</w:t>
                  </w:r>
                </w:p>
                <w:p w14:paraId="6ED31CEE" w14:textId="77777777" w:rsidR="004D72DE" w:rsidRPr="001779A4" w:rsidRDefault="004D72DE" w:rsidP="00B253E4">
                  <w:pPr>
                    <w:rPr>
                      <w:rFonts w:ascii="Calibri" w:hAnsi="Calibri" w:cs="Calibri"/>
                      <w:b/>
                      <w:bCs/>
                      <w:sz w:val="28"/>
                      <w:szCs w:val="28"/>
                    </w:rPr>
                  </w:pPr>
                </w:p>
                <w:p w14:paraId="3409CD00"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Salem Itani</w:t>
                  </w:r>
                </w:p>
                <w:p w14:paraId="770A3A42" w14:textId="77777777" w:rsidR="004D72DE" w:rsidRPr="001779A4" w:rsidRDefault="004D72DE" w:rsidP="00B253E4">
                  <w:pPr>
                    <w:jc w:val="center"/>
                    <w:rPr>
                      <w:rFonts w:ascii="Calibri" w:hAnsi="Calibri" w:cs="Calibri"/>
                      <w:b/>
                      <w:bCs/>
                      <w:sz w:val="28"/>
                      <w:szCs w:val="28"/>
                    </w:rPr>
                  </w:pPr>
                  <w:r w:rsidRPr="001779A4">
                    <w:rPr>
                      <w:rFonts w:ascii="Calibri" w:eastAsia="Calibri" w:hAnsi="Calibri" w:cs="Calibri"/>
                      <w:b/>
                      <w:bCs/>
                      <w:kern w:val="20"/>
                      <w:sz w:val="28"/>
                      <w:szCs w:val="28"/>
                    </w:rPr>
                    <w:t xml:space="preserve">Chairman General Manager </w:t>
                  </w:r>
                </w:p>
                <w:p w14:paraId="5E69FE32" w14:textId="77777777" w:rsidR="004D72DE" w:rsidRPr="001779A4" w:rsidRDefault="004D72DE" w:rsidP="00B253E4">
                  <w:pPr>
                    <w:jc w:val="center"/>
                    <w:rPr>
                      <w:rFonts w:ascii="Calibri" w:hAnsi="Calibri" w:cs="Calibri"/>
                      <w:b/>
                      <w:bCs/>
                      <w:sz w:val="28"/>
                      <w:szCs w:val="28"/>
                    </w:rPr>
                  </w:pPr>
                </w:p>
                <w:p w14:paraId="2349A6B2" w14:textId="77777777" w:rsidR="004D72DE" w:rsidRPr="001779A4" w:rsidRDefault="004D72DE" w:rsidP="00B253E4">
                  <w:pPr>
                    <w:rPr>
                      <w:rFonts w:ascii="Calibri" w:hAnsi="Calibri" w:cs="Calibri"/>
                      <w:b/>
                      <w:bCs/>
                      <w:sz w:val="28"/>
                      <w:szCs w:val="28"/>
                    </w:rPr>
                  </w:pPr>
                </w:p>
                <w:p w14:paraId="5B8CCF08" w14:textId="77777777" w:rsidR="004D72DE" w:rsidRPr="001779A4" w:rsidRDefault="004D72DE" w:rsidP="00B253E4">
                  <w:pPr>
                    <w:tabs>
                      <w:tab w:val="left" w:pos="1710"/>
                    </w:tabs>
                    <w:jc w:val="center"/>
                    <w:rPr>
                      <w:rFonts w:ascii="Calibri" w:hAnsi="Calibri" w:cs="Calibri"/>
                      <w:b/>
                      <w:bCs/>
                      <w:color w:val="000000"/>
                      <w:sz w:val="28"/>
                      <w:szCs w:val="28"/>
                    </w:rPr>
                  </w:pPr>
                  <w:r w:rsidRPr="001779A4">
                    <w:rPr>
                      <w:rFonts w:ascii="Calibri" w:hAnsi="Calibri" w:cs="Calibri"/>
                      <w:b/>
                      <w:bCs/>
                      <w:color w:val="000000"/>
                      <w:sz w:val="28"/>
                      <w:szCs w:val="28"/>
                    </w:rPr>
                    <w:t>Nibal Matta Salameh</w:t>
                  </w:r>
                </w:p>
                <w:p w14:paraId="2634171E" w14:textId="77777777" w:rsidR="004D72DE" w:rsidRDefault="004D72DE" w:rsidP="009A106D">
                  <w:pPr>
                    <w:tabs>
                      <w:tab w:val="left" w:pos="1710"/>
                    </w:tabs>
                    <w:jc w:val="center"/>
                    <w:rPr>
                      <w:rFonts w:ascii="Calibri" w:eastAsia="Calibri" w:hAnsi="Calibri" w:cs="Calibri"/>
                      <w:b/>
                      <w:bCs/>
                      <w:kern w:val="20"/>
                      <w:sz w:val="28"/>
                      <w:szCs w:val="28"/>
                    </w:rPr>
                  </w:pPr>
                  <w:r w:rsidRPr="001779A4">
                    <w:rPr>
                      <w:rFonts w:ascii="Calibri" w:eastAsia="Calibri" w:hAnsi="Calibri" w:cs="Calibri"/>
                      <w:b/>
                      <w:bCs/>
                      <w:kern w:val="20"/>
                      <w:sz w:val="28"/>
                      <w:szCs w:val="28"/>
                    </w:rPr>
                    <w:t>Chief Financial Officer</w:t>
                  </w:r>
                </w:p>
                <w:p w14:paraId="306EADCE" w14:textId="77777777" w:rsidR="00B16AE7" w:rsidRDefault="00B16AE7" w:rsidP="009A106D">
                  <w:pPr>
                    <w:tabs>
                      <w:tab w:val="left" w:pos="1710"/>
                    </w:tabs>
                    <w:jc w:val="center"/>
                    <w:rPr>
                      <w:rFonts w:ascii="Calibri" w:eastAsia="Calibri" w:hAnsi="Calibri" w:cs="Calibri"/>
                      <w:b/>
                      <w:bCs/>
                      <w:kern w:val="20"/>
                      <w:sz w:val="28"/>
                      <w:szCs w:val="28"/>
                    </w:rPr>
                  </w:pPr>
                </w:p>
                <w:p w14:paraId="0A5FD9C6" w14:textId="77777777" w:rsidR="00B16AE7" w:rsidRDefault="00B16AE7" w:rsidP="009A106D">
                  <w:pPr>
                    <w:tabs>
                      <w:tab w:val="left" w:pos="1710"/>
                    </w:tabs>
                    <w:jc w:val="center"/>
                    <w:rPr>
                      <w:rFonts w:ascii="Calibri" w:eastAsia="Calibri" w:hAnsi="Calibri" w:cs="Calibri"/>
                      <w:b/>
                      <w:bCs/>
                      <w:kern w:val="20"/>
                      <w:sz w:val="28"/>
                      <w:szCs w:val="28"/>
                    </w:rPr>
                  </w:pPr>
                </w:p>
                <w:p w14:paraId="1BD3458B" w14:textId="77777777" w:rsidR="00B16AE7" w:rsidRDefault="00B16AE7" w:rsidP="009A106D">
                  <w:pPr>
                    <w:tabs>
                      <w:tab w:val="left" w:pos="1710"/>
                    </w:tabs>
                    <w:jc w:val="center"/>
                    <w:rPr>
                      <w:rFonts w:ascii="Calibri" w:eastAsia="Calibri" w:hAnsi="Calibri" w:cs="Calibri"/>
                      <w:b/>
                      <w:bCs/>
                      <w:kern w:val="20"/>
                      <w:sz w:val="28"/>
                      <w:szCs w:val="28"/>
                    </w:rPr>
                  </w:pPr>
                </w:p>
                <w:p w14:paraId="0A788D1D" w14:textId="77777777" w:rsidR="00B16AE7" w:rsidRDefault="00B16AE7" w:rsidP="009A106D">
                  <w:pPr>
                    <w:tabs>
                      <w:tab w:val="left" w:pos="1710"/>
                    </w:tabs>
                    <w:jc w:val="center"/>
                    <w:rPr>
                      <w:rFonts w:ascii="Calibri" w:eastAsia="Calibri" w:hAnsi="Calibri" w:cs="Calibri"/>
                      <w:b/>
                      <w:bCs/>
                      <w:kern w:val="20"/>
                      <w:sz w:val="28"/>
                      <w:szCs w:val="28"/>
                    </w:rPr>
                  </w:pPr>
                </w:p>
                <w:p w14:paraId="145EA0A3" w14:textId="7DF2A2A2" w:rsidR="00B16AE7" w:rsidRDefault="00B16AE7" w:rsidP="00C812C2">
                  <w:pPr>
                    <w:tabs>
                      <w:tab w:val="left" w:pos="1710"/>
                    </w:tabs>
                    <w:rPr>
                      <w:rFonts w:ascii="Calibri" w:eastAsia="Calibri" w:hAnsi="Calibri" w:cs="Calibri"/>
                      <w:b/>
                      <w:bCs/>
                      <w:kern w:val="20"/>
                      <w:sz w:val="28"/>
                      <w:szCs w:val="28"/>
                    </w:rPr>
                  </w:pPr>
                </w:p>
                <w:p w14:paraId="60562639" w14:textId="77777777" w:rsidR="00C812C2" w:rsidRDefault="00C812C2" w:rsidP="00C812C2">
                  <w:pPr>
                    <w:tabs>
                      <w:tab w:val="left" w:pos="1710"/>
                    </w:tabs>
                    <w:rPr>
                      <w:rFonts w:ascii="Calibri" w:eastAsia="Calibri" w:hAnsi="Calibri" w:cs="Calibri"/>
                      <w:b/>
                      <w:bCs/>
                      <w:kern w:val="20"/>
                      <w:sz w:val="28"/>
                      <w:szCs w:val="28"/>
                    </w:rPr>
                  </w:pPr>
                </w:p>
                <w:p w14:paraId="67824B51" w14:textId="5C1E603B" w:rsidR="00B16AE7" w:rsidRPr="009A106D" w:rsidRDefault="00B16AE7" w:rsidP="009A106D">
                  <w:pPr>
                    <w:tabs>
                      <w:tab w:val="left" w:pos="1710"/>
                    </w:tabs>
                    <w:jc w:val="center"/>
                    <w:rPr>
                      <w:rFonts w:ascii="Calibri" w:hAnsi="Calibri" w:cs="Calibri"/>
                      <w:b/>
                      <w:bCs/>
                      <w:color w:val="000000"/>
                      <w:sz w:val="28"/>
                      <w:szCs w:val="28"/>
                    </w:rPr>
                  </w:pPr>
                </w:p>
              </w:tc>
              <w:tc>
                <w:tcPr>
                  <w:tcW w:w="5564" w:type="dxa"/>
                </w:tcPr>
                <w:p w14:paraId="0C904915"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lastRenderedPageBreak/>
                    <w:t>For and on behalf of</w:t>
                  </w:r>
                </w:p>
                <w:p w14:paraId="16505843" w14:textId="77777777" w:rsidR="004D72DE" w:rsidRPr="001779A4" w:rsidRDefault="004D72DE" w:rsidP="00B253E4">
                  <w:pPr>
                    <w:jc w:val="center"/>
                    <w:rPr>
                      <w:rFonts w:ascii="Calibri" w:eastAsia="Calibri" w:hAnsi="Calibri" w:cs="Calibri"/>
                      <w:b/>
                      <w:spacing w:val="-5"/>
                      <w:sz w:val="28"/>
                      <w:szCs w:val="28"/>
                    </w:rPr>
                  </w:pPr>
                  <w:r w:rsidRPr="001779A4">
                    <w:rPr>
                      <w:rFonts w:ascii="Calibri" w:eastAsia="Calibri" w:hAnsi="Calibri" w:cs="Calibri"/>
                      <w:b/>
                      <w:spacing w:val="-5"/>
                      <w:sz w:val="28"/>
                      <w:szCs w:val="28"/>
                    </w:rPr>
                    <w:t>……………………………</w:t>
                  </w:r>
                </w:p>
                <w:p w14:paraId="2356CD92" w14:textId="77777777" w:rsidR="004D72DE" w:rsidRPr="001779A4" w:rsidRDefault="004D72DE" w:rsidP="00B253E4">
                  <w:pPr>
                    <w:rPr>
                      <w:rFonts w:ascii="Calibri" w:hAnsi="Calibri" w:cs="Calibri"/>
                      <w:b/>
                      <w:bCs/>
                      <w:sz w:val="28"/>
                      <w:szCs w:val="28"/>
                    </w:rPr>
                  </w:pPr>
                </w:p>
                <w:p w14:paraId="54191B9A" w14:textId="77777777" w:rsidR="004D72DE" w:rsidRPr="001779A4" w:rsidRDefault="004D72DE" w:rsidP="00B253E4">
                  <w:pPr>
                    <w:jc w:val="center"/>
                    <w:rPr>
                      <w:rFonts w:ascii="Calibri" w:eastAsia="Calibri" w:hAnsi="Calibri" w:cs="Calibri"/>
                      <w:b/>
                      <w:bCs/>
                      <w:kern w:val="20"/>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6244BA4F"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01AC60F7" w14:textId="77777777" w:rsidR="004D72DE" w:rsidRPr="001779A4" w:rsidRDefault="004D72DE" w:rsidP="00B253E4">
                  <w:pPr>
                    <w:jc w:val="center"/>
                    <w:rPr>
                      <w:rFonts w:ascii="Calibri" w:hAnsi="Calibri" w:cs="Calibri"/>
                      <w:b/>
                      <w:bCs/>
                      <w:sz w:val="28"/>
                      <w:szCs w:val="28"/>
                    </w:rPr>
                  </w:pPr>
                </w:p>
                <w:p w14:paraId="4D10854C" w14:textId="77777777" w:rsidR="004D72DE" w:rsidRPr="001779A4" w:rsidRDefault="004D72DE" w:rsidP="00B253E4">
                  <w:pPr>
                    <w:jc w:val="center"/>
                    <w:rPr>
                      <w:rFonts w:ascii="Calibri" w:hAnsi="Calibri" w:cs="Calibri"/>
                      <w:b/>
                      <w:bCs/>
                      <w:sz w:val="28"/>
                      <w:szCs w:val="28"/>
                    </w:rPr>
                  </w:pPr>
                </w:p>
              </w:tc>
            </w:tr>
          </w:tbl>
          <w:p w14:paraId="7D4BA19E" w14:textId="77777777" w:rsidR="004D72DE" w:rsidRPr="001779A4" w:rsidRDefault="004D72DE" w:rsidP="00B253E4">
            <w:pPr>
              <w:jc w:val="center"/>
              <w:rPr>
                <w:rFonts w:ascii="Calibri" w:hAnsi="Calibri" w:cs="Calibri"/>
                <w:b/>
                <w:bCs/>
                <w:sz w:val="28"/>
                <w:szCs w:val="28"/>
              </w:rPr>
            </w:pPr>
          </w:p>
        </w:tc>
      </w:tr>
    </w:tbl>
    <w:p w14:paraId="1BCAC759" w14:textId="15C0668F" w:rsidR="004D72DE" w:rsidRPr="00464D08" w:rsidRDefault="004D72DE" w:rsidP="009A106D">
      <w:pPr>
        <w:pStyle w:val="NoSpacing"/>
        <w:bidi/>
        <w:jc w:val="center"/>
        <w:rPr>
          <w:rFonts w:ascii="Calibri" w:hAnsi="Calibri" w:cs="Calibri"/>
          <w:sz w:val="28"/>
          <w:szCs w:val="28"/>
        </w:rPr>
      </w:pPr>
      <w:r w:rsidRPr="00464D08">
        <w:rPr>
          <w:rFonts w:ascii="Calibri" w:eastAsia="MS Mincho" w:hAnsi="Calibri" w:cs="Calibri"/>
          <w:b/>
          <w:bCs/>
          <w:sz w:val="40"/>
          <w:szCs w:val="40"/>
          <w:u w:val="single"/>
        </w:rPr>
        <w:lastRenderedPageBreak/>
        <w:t>SCHEDULE (</w:t>
      </w:r>
      <w:r w:rsidR="009A106D">
        <w:rPr>
          <w:rFonts w:ascii="Calibri" w:eastAsia="MS Mincho" w:hAnsi="Calibri" w:cs="Calibri"/>
          <w:b/>
          <w:bCs/>
          <w:sz w:val="40"/>
          <w:szCs w:val="40"/>
          <w:u w:val="single"/>
        </w:rPr>
        <w:t>1</w:t>
      </w:r>
      <w:r w:rsidRPr="00464D08">
        <w:rPr>
          <w:rFonts w:ascii="Calibri" w:eastAsia="MS Mincho" w:hAnsi="Calibri" w:cs="Calibri"/>
          <w:b/>
          <w:bCs/>
          <w:sz w:val="40"/>
          <w:szCs w:val="40"/>
          <w:u w:val="single"/>
        </w:rPr>
        <w:t>)</w:t>
      </w:r>
    </w:p>
    <w:p w14:paraId="4C15D40C" w14:textId="7A61C7EF" w:rsidR="000A4DE3" w:rsidRDefault="000A4DE3" w:rsidP="000A4DE3">
      <w:pPr>
        <w:pStyle w:val="NoSpacing"/>
        <w:bidi/>
        <w:rPr>
          <w:rFonts w:ascii="Calibri" w:hAnsi="Calibri" w:cs="Calibri"/>
          <w:sz w:val="28"/>
          <w:szCs w:val="28"/>
        </w:rPr>
      </w:pPr>
    </w:p>
    <w:p w14:paraId="14401164" w14:textId="77777777" w:rsidR="005F6C86" w:rsidRDefault="005F6C86" w:rsidP="005F6C86">
      <w:pPr>
        <w:pStyle w:val="NoSpacing"/>
        <w:bidi/>
        <w:rPr>
          <w:rFonts w:ascii="Calibri" w:hAnsi="Calibri" w:cs="Calibri"/>
          <w:sz w:val="28"/>
          <w:szCs w:val="28"/>
        </w:rPr>
      </w:pPr>
    </w:p>
    <w:p w14:paraId="3011FF92" w14:textId="77777777" w:rsidR="005F6C86" w:rsidRPr="00464D08" w:rsidRDefault="005F6C86" w:rsidP="005F6C86">
      <w:pPr>
        <w:pStyle w:val="NoSpacing"/>
        <w:bidi/>
        <w:rPr>
          <w:rFonts w:ascii="Calibri" w:hAnsi="Calibri" w:cs="Calibri"/>
          <w:sz w:val="28"/>
          <w:szCs w:val="28"/>
        </w:rPr>
      </w:pPr>
    </w:p>
    <w:p w14:paraId="5DC5282D" w14:textId="467D19B8" w:rsidR="005F6C86" w:rsidRDefault="004D72DE" w:rsidP="005F6C86">
      <w:pPr>
        <w:spacing w:after="0" w:line="240" w:lineRule="auto"/>
        <w:jc w:val="center"/>
        <w:rPr>
          <w:rFonts w:ascii="Calibri" w:hAnsi="Calibri" w:cs="Calibri"/>
          <w:b/>
          <w:bCs/>
          <w:sz w:val="40"/>
          <w:szCs w:val="40"/>
          <w:lang w:val="en-GB"/>
        </w:rPr>
      </w:pPr>
      <w:r w:rsidRPr="00464D08">
        <w:rPr>
          <w:rFonts w:ascii="Calibri" w:hAnsi="Calibri" w:cs="Calibri"/>
          <w:b/>
          <w:bCs/>
          <w:sz w:val="40"/>
          <w:szCs w:val="40"/>
          <w:lang w:val="en-GB"/>
        </w:rPr>
        <w:t>SERVICE LEVEL AGREEMENT (SLA)</w:t>
      </w:r>
      <w:bookmarkStart w:id="59" w:name="_Toc449467175"/>
    </w:p>
    <w:p w14:paraId="48507B8A" w14:textId="77777777" w:rsidR="00D948E6" w:rsidRDefault="00D948E6" w:rsidP="005F6C86">
      <w:pPr>
        <w:spacing w:after="0" w:line="240" w:lineRule="auto"/>
        <w:jc w:val="center"/>
        <w:rPr>
          <w:rFonts w:ascii="Calibri" w:hAnsi="Calibri" w:cs="Calibri"/>
          <w:b/>
          <w:bCs/>
          <w:sz w:val="40"/>
          <w:szCs w:val="40"/>
          <w:lang w:val="en-GB"/>
        </w:rPr>
      </w:pPr>
    </w:p>
    <w:p w14:paraId="47658649" w14:textId="55F9320C" w:rsidR="005F6C86" w:rsidRPr="000A4DE3" w:rsidRDefault="005F6C86" w:rsidP="005F6C86">
      <w:pPr>
        <w:spacing w:after="0" w:line="240" w:lineRule="auto"/>
        <w:rPr>
          <w:rFonts w:ascii="Calibri" w:hAnsi="Calibri" w:cs="Calibri"/>
          <w:b/>
          <w:bCs/>
          <w:sz w:val="40"/>
          <w:szCs w:val="40"/>
          <w:lang w:val="en-GB"/>
        </w:rPr>
      </w:pPr>
    </w:p>
    <w:tbl>
      <w:tblPr>
        <w:tblpPr w:leftFromText="180" w:rightFromText="180" w:vertAnchor="text" w:horzAnchor="margin" w:tblpY="65"/>
        <w:tblW w:w="9587" w:type="dxa"/>
        <w:tblCellMar>
          <w:left w:w="0" w:type="dxa"/>
          <w:right w:w="0" w:type="dxa"/>
        </w:tblCellMar>
        <w:tblLook w:val="04A0" w:firstRow="1" w:lastRow="0" w:firstColumn="1" w:lastColumn="0" w:noHBand="0" w:noVBand="1"/>
      </w:tblPr>
      <w:tblGrid>
        <w:gridCol w:w="3240"/>
        <w:gridCol w:w="2657"/>
        <w:gridCol w:w="3690"/>
      </w:tblGrid>
      <w:tr w:rsidR="00D03BFC" w:rsidRPr="0089473D" w14:paraId="1D9E6526" w14:textId="77777777" w:rsidTr="00D03BFC">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B17EAC" w14:textId="77777777" w:rsidR="00D03BFC" w:rsidRPr="005F6C86" w:rsidRDefault="00D03BFC" w:rsidP="00D03BFC">
            <w:pPr>
              <w:jc w:val="both"/>
              <w:rPr>
                <w:rFonts w:ascii="Calibri" w:hAnsi="Calibri" w:cs="Calibri"/>
                <w:sz w:val="24"/>
                <w:szCs w:val="24"/>
              </w:rPr>
            </w:pPr>
            <w:r w:rsidRPr="005F6C86">
              <w:rPr>
                <w:rFonts w:ascii="Calibri" w:hAnsi="Calibri" w:cs="Calibri"/>
                <w:sz w:val="24"/>
                <w:szCs w:val="24"/>
              </w:rPr>
              <w:t>Crucial Priority (Severity A) (Impact on MIC2’s Performance)</w:t>
            </w:r>
          </w:p>
        </w:tc>
        <w:tc>
          <w:tcPr>
            <w:tcW w:w="26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557D8D" w14:textId="33389C0E" w:rsidR="00D03BFC" w:rsidRPr="005F6C86" w:rsidRDefault="00CE4538" w:rsidP="00CE4538">
            <w:pPr>
              <w:jc w:val="both"/>
              <w:rPr>
                <w:rFonts w:ascii="Calibri" w:hAnsi="Calibri" w:cs="Calibri"/>
                <w:sz w:val="24"/>
                <w:szCs w:val="24"/>
              </w:rPr>
            </w:pPr>
            <w:r w:rsidRPr="005F6C86">
              <w:rPr>
                <w:rFonts w:ascii="Calibri" w:hAnsi="Calibri" w:cs="Calibri"/>
                <w:sz w:val="24"/>
                <w:szCs w:val="24"/>
              </w:rPr>
              <w:t>Immediate r</w:t>
            </w:r>
            <w:r w:rsidR="00D03BFC" w:rsidRPr="005F6C86">
              <w:rPr>
                <w:rFonts w:ascii="Calibri" w:hAnsi="Calibri" w:cs="Calibri"/>
                <w:sz w:val="24"/>
                <w:szCs w:val="24"/>
              </w:rPr>
              <w:t xml:space="preserve">esponse </w:t>
            </w:r>
            <w:r w:rsidR="0016234C" w:rsidRPr="005F6C86">
              <w:rPr>
                <w:rFonts w:ascii="Calibri" w:hAnsi="Calibri" w:cs="Calibri"/>
                <w:sz w:val="24"/>
                <w:szCs w:val="24"/>
              </w:rPr>
              <w:t xml:space="preserve"> </w:t>
            </w:r>
            <w:r w:rsidR="00D03BFC" w:rsidRPr="005F6C86">
              <w:rPr>
                <w:rFonts w:ascii="Calibri" w:hAnsi="Calibri" w:cs="Calibri"/>
                <w:sz w:val="24"/>
                <w:szCs w:val="24"/>
              </w:rPr>
              <w:t>by phone or email</w:t>
            </w:r>
          </w:p>
        </w:tc>
        <w:tc>
          <w:tcPr>
            <w:tcW w:w="36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BE67BC" w14:textId="6F4DD0BE" w:rsidR="00D03BFC" w:rsidRPr="005F6C86" w:rsidRDefault="00D03BFC" w:rsidP="00D948E6">
            <w:pPr>
              <w:jc w:val="both"/>
              <w:rPr>
                <w:rFonts w:ascii="Calibri" w:hAnsi="Calibri" w:cs="Calibri"/>
                <w:sz w:val="24"/>
                <w:szCs w:val="24"/>
              </w:rPr>
            </w:pPr>
            <w:r w:rsidRPr="005F6C86">
              <w:rPr>
                <w:rFonts w:ascii="Calibri" w:hAnsi="Calibri" w:cs="Calibri"/>
                <w:sz w:val="24"/>
                <w:szCs w:val="24"/>
              </w:rPr>
              <w:t xml:space="preserve">Maximum </w:t>
            </w:r>
            <w:r w:rsidR="00D948E6">
              <w:rPr>
                <w:rFonts w:ascii="Calibri" w:hAnsi="Calibri" w:cs="Calibri"/>
                <w:sz w:val="24"/>
                <w:szCs w:val="24"/>
              </w:rPr>
              <w:t>3</w:t>
            </w:r>
            <w:r w:rsidRPr="005F6C86">
              <w:rPr>
                <w:rFonts w:ascii="Calibri" w:hAnsi="Calibri" w:cs="Calibri"/>
                <w:sz w:val="24"/>
                <w:szCs w:val="24"/>
              </w:rPr>
              <w:t xml:space="preserve"> hour</w:t>
            </w:r>
            <w:r w:rsidR="0016234C" w:rsidRPr="005F6C86">
              <w:rPr>
                <w:rFonts w:ascii="Calibri" w:hAnsi="Calibri" w:cs="Calibri"/>
                <w:sz w:val="24"/>
                <w:szCs w:val="24"/>
              </w:rPr>
              <w:t>s</w:t>
            </w:r>
            <w:r w:rsidRPr="005F6C86">
              <w:rPr>
                <w:rFonts w:ascii="Calibri" w:hAnsi="Calibri" w:cs="Calibri"/>
                <w:sz w:val="24"/>
                <w:szCs w:val="24"/>
              </w:rPr>
              <w:t xml:space="preserve"> r</w:t>
            </w:r>
            <w:r w:rsidR="0016234C" w:rsidRPr="005F6C86">
              <w:rPr>
                <w:rFonts w:ascii="Calibri" w:hAnsi="Calibri" w:cs="Calibri"/>
                <w:sz w:val="24"/>
                <w:szCs w:val="24"/>
              </w:rPr>
              <w:t>esolution</w:t>
            </w:r>
            <w:r w:rsidRPr="005F6C86">
              <w:rPr>
                <w:rFonts w:ascii="Calibri" w:hAnsi="Calibri" w:cs="Calibri"/>
                <w:sz w:val="24"/>
                <w:szCs w:val="24"/>
              </w:rPr>
              <w:t xml:space="preserve"> time </w:t>
            </w:r>
            <w:r w:rsidR="00E14112" w:rsidRPr="005F6C86">
              <w:rPr>
                <w:rFonts w:ascii="Calibri" w:hAnsi="Calibri" w:cs="Calibri"/>
                <w:sz w:val="24"/>
                <w:szCs w:val="24"/>
              </w:rPr>
              <w:t xml:space="preserve"> as of the response </w:t>
            </w:r>
            <w:r w:rsidRPr="005F6C86">
              <w:rPr>
                <w:rFonts w:ascii="Calibri" w:hAnsi="Calibri" w:cs="Calibri"/>
                <w:sz w:val="24"/>
                <w:szCs w:val="24"/>
              </w:rPr>
              <w:t xml:space="preserve">/  24 hours - 7 days a week </w:t>
            </w:r>
          </w:p>
        </w:tc>
      </w:tr>
      <w:tr w:rsidR="00D03BFC" w:rsidRPr="0089473D" w14:paraId="678D263B" w14:textId="77777777" w:rsidTr="00D03BFC">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9B3214" w14:textId="77777777" w:rsidR="00D03BFC" w:rsidRPr="005F6C86" w:rsidRDefault="00D03BFC" w:rsidP="00D03BFC">
            <w:pPr>
              <w:jc w:val="both"/>
              <w:rPr>
                <w:rFonts w:ascii="Calibri" w:hAnsi="Calibri" w:cs="Calibri"/>
                <w:sz w:val="24"/>
                <w:szCs w:val="24"/>
              </w:rPr>
            </w:pPr>
            <w:r w:rsidRPr="005F6C86">
              <w:rPr>
                <w:rFonts w:ascii="Calibri" w:hAnsi="Calibri" w:cs="Calibri"/>
                <w:sz w:val="24"/>
                <w:szCs w:val="24"/>
              </w:rPr>
              <w:t>Average Priority (System Urgent or Severity B)</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3CDD09D9" w14:textId="2725553D" w:rsidR="00D03BFC" w:rsidRPr="005F6C86" w:rsidRDefault="00D03BFC" w:rsidP="00D948E6">
            <w:pPr>
              <w:jc w:val="both"/>
              <w:rPr>
                <w:rFonts w:ascii="Calibri" w:hAnsi="Calibri" w:cs="Calibri"/>
                <w:sz w:val="24"/>
                <w:szCs w:val="24"/>
              </w:rPr>
            </w:pPr>
            <w:r w:rsidRPr="005F6C86">
              <w:rPr>
                <w:rFonts w:ascii="Calibri" w:hAnsi="Calibri" w:cs="Calibri"/>
                <w:sz w:val="24"/>
                <w:szCs w:val="24"/>
              </w:rPr>
              <w:t xml:space="preserve">Response by phone or email </w:t>
            </w:r>
            <w:r w:rsidR="0016234C" w:rsidRPr="005F6C86">
              <w:rPr>
                <w:rFonts w:ascii="Calibri" w:hAnsi="Calibri" w:cs="Calibri"/>
                <w:sz w:val="24"/>
                <w:szCs w:val="24"/>
              </w:rPr>
              <w:t xml:space="preserve">within maximum </w:t>
            </w:r>
            <w:r w:rsidR="00D948E6">
              <w:rPr>
                <w:rFonts w:ascii="Calibri" w:hAnsi="Calibri" w:cs="Calibri"/>
                <w:sz w:val="24"/>
                <w:szCs w:val="24"/>
              </w:rPr>
              <w:t>2</w:t>
            </w:r>
            <w:r w:rsidR="0016234C" w:rsidRPr="005F6C86">
              <w:rPr>
                <w:rFonts w:ascii="Calibri" w:hAnsi="Calibri" w:cs="Calibri"/>
                <w:sz w:val="24"/>
                <w:szCs w:val="24"/>
              </w:rPr>
              <w:t xml:space="preserve"> hour</w:t>
            </w:r>
            <w:r w:rsidR="00D948E6">
              <w:rPr>
                <w:rFonts w:ascii="Calibri" w:hAnsi="Calibri" w:cs="Calibri"/>
                <w:sz w:val="24"/>
                <w:szCs w:val="24"/>
              </w:rPr>
              <w:t>s</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06CFA8D8" w14:textId="15945032" w:rsidR="00D03BFC" w:rsidRPr="005F6C86" w:rsidRDefault="00D03BFC" w:rsidP="00D948E6">
            <w:pPr>
              <w:jc w:val="both"/>
              <w:rPr>
                <w:rFonts w:ascii="Calibri" w:hAnsi="Calibri" w:cs="Calibri"/>
                <w:sz w:val="24"/>
                <w:szCs w:val="24"/>
              </w:rPr>
            </w:pPr>
            <w:r w:rsidRPr="005F6C86">
              <w:rPr>
                <w:rFonts w:ascii="Calibri" w:hAnsi="Calibri" w:cs="Calibri"/>
                <w:sz w:val="24"/>
                <w:szCs w:val="24"/>
              </w:rPr>
              <w:t xml:space="preserve">Maximum </w:t>
            </w:r>
            <w:r w:rsidR="00D948E6">
              <w:rPr>
                <w:rFonts w:ascii="Calibri" w:hAnsi="Calibri" w:cs="Calibri"/>
                <w:sz w:val="24"/>
                <w:szCs w:val="24"/>
              </w:rPr>
              <w:t>24</w:t>
            </w:r>
            <w:r w:rsidRPr="005F6C86">
              <w:rPr>
                <w:rFonts w:ascii="Calibri" w:hAnsi="Calibri" w:cs="Calibri"/>
                <w:sz w:val="24"/>
                <w:szCs w:val="24"/>
              </w:rPr>
              <w:t xml:space="preserve"> hours </w:t>
            </w:r>
            <w:r w:rsidR="0016234C" w:rsidRPr="005F6C86">
              <w:rPr>
                <w:rFonts w:ascii="Calibri" w:hAnsi="Calibri" w:cs="Calibri"/>
                <w:sz w:val="24"/>
                <w:szCs w:val="24"/>
              </w:rPr>
              <w:t>resolution</w:t>
            </w:r>
            <w:r w:rsidRPr="005F6C86">
              <w:rPr>
                <w:rFonts w:ascii="Calibri" w:hAnsi="Calibri" w:cs="Calibri"/>
                <w:sz w:val="24"/>
                <w:szCs w:val="24"/>
              </w:rPr>
              <w:t xml:space="preserve"> time </w:t>
            </w:r>
            <w:r w:rsidR="00E14112" w:rsidRPr="005F6C86">
              <w:rPr>
                <w:rFonts w:ascii="Calibri" w:hAnsi="Calibri" w:cs="Calibri"/>
                <w:sz w:val="24"/>
                <w:szCs w:val="24"/>
              </w:rPr>
              <w:t xml:space="preserve">as of the response </w:t>
            </w:r>
            <w:r w:rsidRPr="005F6C86">
              <w:rPr>
                <w:rFonts w:ascii="Calibri" w:hAnsi="Calibri" w:cs="Calibri"/>
                <w:sz w:val="24"/>
                <w:szCs w:val="24"/>
              </w:rPr>
              <w:t xml:space="preserve">/ 24 hours - 7 days a week </w:t>
            </w:r>
          </w:p>
        </w:tc>
      </w:tr>
      <w:tr w:rsidR="00D03BFC" w:rsidRPr="00CE4538" w14:paraId="1640D3C9" w14:textId="77777777" w:rsidTr="00D03BFC">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009561" w14:textId="77777777" w:rsidR="00D03BFC" w:rsidRPr="005F6C86" w:rsidRDefault="00D03BFC" w:rsidP="00D03BFC">
            <w:pPr>
              <w:jc w:val="both"/>
              <w:rPr>
                <w:rFonts w:ascii="Calibri" w:hAnsi="Calibri" w:cs="Calibri"/>
                <w:sz w:val="24"/>
                <w:szCs w:val="24"/>
              </w:rPr>
            </w:pPr>
            <w:r w:rsidRPr="005F6C86">
              <w:rPr>
                <w:rFonts w:ascii="Calibri" w:hAnsi="Calibri" w:cs="Calibri"/>
                <w:sz w:val="24"/>
                <w:szCs w:val="24"/>
              </w:rPr>
              <w:t>Not Critical (System is running with no threat)</w:t>
            </w:r>
          </w:p>
        </w:tc>
        <w:tc>
          <w:tcPr>
            <w:tcW w:w="2657" w:type="dxa"/>
            <w:tcBorders>
              <w:top w:val="nil"/>
              <w:left w:val="nil"/>
              <w:bottom w:val="single" w:sz="8" w:space="0" w:color="auto"/>
              <w:right w:val="single" w:sz="8" w:space="0" w:color="auto"/>
            </w:tcBorders>
            <w:tcMar>
              <w:top w:w="0" w:type="dxa"/>
              <w:left w:w="108" w:type="dxa"/>
              <w:bottom w:w="0" w:type="dxa"/>
              <w:right w:w="108" w:type="dxa"/>
            </w:tcMar>
            <w:hideMark/>
          </w:tcPr>
          <w:p w14:paraId="0A6F6BF4" w14:textId="39B3AB5E" w:rsidR="00D03BFC" w:rsidRPr="005F6C86" w:rsidRDefault="00D03BFC" w:rsidP="00D948E6">
            <w:pPr>
              <w:jc w:val="both"/>
              <w:rPr>
                <w:rFonts w:ascii="Calibri" w:hAnsi="Calibri" w:cs="Calibri"/>
                <w:sz w:val="24"/>
                <w:szCs w:val="24"/>
              </w:rPr>
            </w:pPr>
            <w:r w:rsidRPr="005F6C86">
              <w:rPr>
                <w:rFonts w:ascii="Calibri" w:hAnsi="Calibri" w:cs="Calibri"/>
                <w:sz w:val="24"/>
                <w:szCs w:val="24"/>
              </w:rPr>
              <w:t xml:space="preserve">Response by phone or email </w:t>
            </w:r>
            <w:r w:rsidR="0016234C" w:rsidRPr="005F6C86">
              <w:rPr>
                <w:rFonts w:ascii="Calibri" w:hAnsi="Calibri" w:cs="Calibri"/>
                <w:sz w:val="24"/>
                <w:szCs w:val="24"/>
              </w:rPr>
              <w:t xml:space="preserve"> within maximum </w:t>
            </w:r>
            <w:r w:rsidR="00D948E6">
              <w:rPr>
                <w:rFonts w:ascii="Calibri" w:hAnsi="Calibri" w:cs="Calibri"/>
                <w:sz w:val="24"/>
                <w:szCs w:val="24"/>
              </w:rPr>
              <w:t>24</w:t>
            </w:r>
            <w:r w:rsidR="0016234C" w:rsidRPr="005F6C86">
              <w:rPr>
                <w:rFonts w:ascii="Calibri" w:hAnsi="Calibri" w:cs="Calibri"/>
                <w:sz w:val="24"/>
                <w:szCs w:val="24"/>
              </w:rPr>
              <w:t xml:space="preserve"> hours</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6F8D2E94" w14:textId="7FEE90FB" w:rsidR="00CE4538" w:rsidRPr="005F6C86" w:rsidRDefault="001B042F" w:rsidP="0074699E">
            <w:pPr>
              <w:jc w:val="both"/>
              <w:rPr>
                <w:rFonts w:ascii="Calibri" w:hAnsi="Calibri" w:cs="Calibri"/>
                <w:sz w:val="24"/>
                <w:szCs w:val="24"/>
              </w:rPr>
            </w:pPr>
            <w:r w:rsidRPr="005F6C86">
              <w:rPr>
                <w:rFonts w:ascii="Calibri" w:hAnsi="Calibri" w:cs="Calibri"/>
                <w:sz w:val="24"/>
                <w:szCs w:val="24"/>
              </w:rPr>
              <w:t>Maximum 5 working days</w:t>
            </w:r>
            <w:r w:rsidR="00E96703" w:rsidRPr="005F6C86">
              <w:rPr>
                <w:rFonts w:ascii="Calibri" w:hAnsi="Calibri" w:cs="Calibri"/>
                <w:sz w:val="24"/>
                <w:szCs w:val="24"/>
              </w:rPr>
              <w:t xml:space="preserve"> f</w:t>
            </w:r>
            <w:r w:rsidR="00CE4538" w:rsidRPr="005F6C86">
              <w:rPr>
                <w:rFonts w:ascii="Calibri" w:hAnsi="Calibri" w:cs="Calibri"/>
                <w:sz w:val="24"/>
                <w:szCs w:val="24"/>
              </w:rPr>
              <w:t>or</w:t>
            </w:r>
            <w:r w:rsidRPr="005F6C86">
              <w:rPr>
                <w:rFonts w:ascii="Calibri" w:hAnsi="Calibri" w:cs="Calibri"/>
                <w:sz w:val="24"/>
                <w:szCs w:val="24"/>
              </w:rPr>
              <w:t xml:space="preserve"> resolution</w:t>
            </w:r>
            <w:r w:rsidR="00CE4538" w:rsidRPr="005F6C86">
              <w:rPr>
                <w:rFonts w:ascii="Calibri" w:hAnsi="Calibri" w:cs="Calibri"/>
                <w:sz w:val="24"/>
                <w:szCs w:val="24"/>
              </w:rPr>
              <w:t xml:space="preserve"> as of the response</w:t>
            </w:r>
            <w:r w:rsidR="0074699E" w:rsidRPr="005F6C86">
              <w:rPr>
                <w:rFonts w:ascii="Calibri" w:hAnsi="Calibri" w:cs="Calibri"/>
                <w:sz w:val="24"/>
                <w:szCs w:val="24"/>
              </w:rPr>
              <w:t xml:space="preserve"> including s</w:t>
            </w:r>
            <w:r w:rsidR="00CE4538" w:rsidRPr="005F6C86">
              <w:rPr>
                <w:rFonts w:ascii="Calibri" w:hAnsi="Calibri" w:cs="Calibri"/>
                <w:sz w:val="24"/>
                <w:szCs w:val="24"/>
              </w:rPr>
              <w:t>ite</w:t>
            </w:r>
            <w:r w:rsidRPr="005F6C86">
              <w:rPr>
                <w:rFonts w:ascii="Calibri" w:hAnsi="Calibri" w:cs="Calibri"/>
                <w:sz w:val="24"/>
                <w:szCs w:val="24"/>
              </w:rPr>
              <w:t xml:space="preserve"> visit upon MIC2’s request</w:t>
            </w:r>
            <w:r w:rsidR="00E96703" w:rsidRPr="005F6C86">
              <w:rPr>
                <w:rFonts w:ascii="Calibri" w:hAnsi="Calibri" w:cs="Calibri"/>
                <w:sz w:val="24"/>
                <w:szCs w:val="24"/>
              </w:rPr>
              <w:t xml:space="preserve"> </w:t>
            </w:r>
          </w:p>
        </w:tc>
      </w:tr>
      <w:bookmarkEnd w:id="59"/>
    </w:tbl>
    <w:p w14:paraId="589BCFEA" w14:textId="0EAB809A" w:rsidR="00652F2F" w:rsidRDefault="00652F2F" w:rsidP="000A4DE3">
      <w:pPr>
        <w:pStyle w:val="NoSpacing"/>
        <w:rPr>
          <w:ins w:id="60" w:author="Abdelkarim Mehdi" w:date="2024-10-02T16:15:00Z"/>
          <w:rFonts w:ascii="Calibri" w:hAnsi="Calibri" w:cs="Calibri"/>
          <w:b/>
          <w:bCs/>
          <w:sz w:val="40"/>
          <w:szCs w:val="40"/>
        </w:rPr>
      </w:pPr>
    </w:p>
    <w:p w14:paraId="64715103" w14:textId="53254115" w:rsidR="00BE7875" w:rsidRDefault="00BE7875" w:rsidP="000A4DE3">
      <w:pPr>
        <w:pStyle w:val="NoSpacing"/>
        <w:rPr>
          <w:ins w:id="61" w:author="Abdelkarim Mehdi" w:date="2024-10-02T16:15:00Z"/>
          <w:rFonts w:ascii="Calibri" w:hAnsi="Calibri" w:cs="Calibri"/>
          <w:b/>
          <w:bCs/>
          <w:sz w:val="40"/>
          <w:szCs w:val="40"/>
        </w:rPr>
      </w:pPr>
    </w:p>
    <w:p w14:paraId="573E94D3" w14:textId="7DC87CF1" w:rsidR="00BE7875" w:rsidRDefault="00BE7875" w:rsidP="000A4DE3">
      <w:pPr>
        <w:pStyle w:val="NoSpacing"/>
        <w:rPr>
          <w:ins w:id="62" w:author="Abdelkarim Mehdi" w:date="2024-10-02T16:15:00Z"/>
          <w:rFonts w:ascii="Calibri" w:hAnsi="Calibri" w:cs="Calibri"/>
          <w:b/>
          <w:bCs/>
          <w:sz w:val="40"/>
          <w:szCs w:val="40"/>
        </w:rPr>
      </w:pPr>
    </w:p>
    <w:p w14:paraId="0F6E24F6" w14:textId="0D1A9362" w:rsidR="00BE7875" w:rsidRDefault="00BE7875" w:rsidP="000A4DE3">
      <w:pPr>
        <w:pStyle w:val="NoSpacing"/>
        <w:rPr>
          <w:ins w:id="63" w:author="Abdelkarim Mehdi" w:date="2024-10-02T16:15:00Z"/>
          <w:rFonts w:ascii="Calibri" w:hAnsi="Calibri" w:cs="Calibri"/>
          <w:b/>
          <w:bCs/>
          <w:sz w:val="40"/>
          <w:szCs w:val="40"/>
        </w:rPr>
      </w:pPr>
    </w:p>
    <w:p w14:paraId="56F764A3" w14:textId="77777777" w:rsidR="00BE7875" w:rsidRPr="00464D08" w:rsidRDefault="00BE7875" w:rsidP="00BE7875">
      <w:pPr>
        <w:pStyle w:val="NoSpacing"/>
        <w:bidi/>
        <w:jc w:val="center"/>
        <w:rPr>
          <w:ins w:id="64" w:author="Abdelkarim Mehdi" w:date="2024-10-02T16:16:00Z"/>
          <w:rFonts w:ascii="Calibri" w:hAnsi="Calibri" w:cs="Calibri"/>
          <w:sz w:val="28"/>
          <w:szCs w:val="28"/>
        </w:rPr>
      </w:pPr>
    </w:p>
    <w:p w14:paraId="6BDCA804" w14:textId="77777777" w:rsidR="00BE7875" w:rsidRDefault="00BE7875" w:rsidP="00BE7875">
      <w:pPr>
        <w:pStyle w:val="NoSpacing"/>
        <w:bidi/>
        <w:rPr>
          <w:ins w:id="65" w:author="Abdelkarim Mehdi" w:date="2024-10-02T16:16:00Z"/>
          <w:rFonts w:ascii="Calibri" w:hAnsi="Calibri" w:cs="Calibri"/>
          <w:sz w:val="28"/>
          <w:szCs w:val="28"/>
        </w:rPr>
      </w:pPr>
    </w:p>
    <w:p w14:paraId="0B268363" w14:textId="77777777" w:rsidR="00BE7875" w:rsidRDefault="00BE7875" w:rsidP="00BE7875">
      <w:pPr>
        <w:pStyle w:val="NoSpacing"/>
        <w:bidi/>
        <w:rPr>
          <w:ins w:id="66" w:author="Abdelkarim Mehdi" w:date="2024-10-02T16:16:00Z"/>
          <w:rFonts w:ascii="Calibri" w:hAnsi="Calibri" w:cs="Calibri"/>
          <w:sz w:val="28"/>
          <w:szCs w:val="28"/>
        </w:rPr>
      </w:pPr>
    </w:p>
    <w:p w14:paraId="5F8B3006" w14:textId="77777777" w:rsidR="00BE7875" w:rsidRPr="00464D08" w:rsidRDefault="00BE7875" w:rsidP="00BE7875">
      <w:pPr>
        <w:pStyle w:val="NoSpacing"/>
        <w:bidi/>
        <w:rPr>
          <w:ins w:id="67" w:author="Abdelkarim Mehdi" w:date="2024-10-02T16:16:00Z"/>
          <w:rFonts w:ascii="Calibri" w:hAnsi="Calibri" w:cs="Calibri"/>
          <w:sz w:val="28"/>
          <w:szCs w:val="28"/>
        </w:rPr>
      </w:pPr>
    </w:p>
    <w:p w14:paraId="2418EB54" w14:textId="51BDB246" w:rsidR="00BE7875" w:rsidRPr="00464D08" w:rsidRDefault="00BE7875" w:rsidP="00BE7875">
      <w:pPr>
        <w:pStyle w:val="NoSpacing"/>
        <w:bidi/>
        <w:jc w:val="center"/>
        <w:rPr>
          <w:ins w:id="68" w:author="Abdelkarim Mehdi" w:date="2024-10-02T16:16:00Z"/>
          <w:rFonts w:ascii="Calibri" w:hAnsi="Calibri" w:cs="Calibri"/>
          <w:sz w:val="28"/>
          <w:szCs w:val="28"/>
        </w:rPr>
      </w:pPr>
      <w:ins w:id="69" w:author="Abdelkarim Mehdi" w:date="2024-10-02T16:16:00Z">
        <w:r w:rsidRPr="00464D08">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2</w:t>
        </w:r>
        <w:r w:rsidRPr="00464D08">
          <w:rPr>
            <w:rFonts w:ascii="Calibri" w:eastAsia="MS Mincho" w:hAnsi="Calibri" w:cs="Calibri"/>
            <w:b/>
            <w:bCs/>
            <w:sz w:val="40"/>
            <w:szCs w:val="40"/>
            <w:u w:val="single"/>
          </w:rPr>
          <w:t>)</w:t>
        </w:r>
      </w:ins>
    </w:p>
    <w:p w14:paraId="4CBA307A" w14:textId="77777777" w:rsidR="00BE7875" w:rsidRDefault="00BE7875" w:rsidP="00BE7875">
      <w:pPr>
        <w:spacing w:after="0" w:line="240" w:lineRule="auto"/>
        <w:jc w:val="center"/>
        <w:rPr>
          <w:ins w:id="70" w:author="Abdelkarim Mehdi" w:date="2024-10-02T16:16:00Z"/>
          <w:rFonts w:ascii="Calibri" w:hAnsi="Calibri" w:cs="Calibri"/>
          <w:b/>
          <w:bCs/>
          <w:sz w:val="40"/>
          <w:szCs w:val="40"/>
          <w:lang w:val="en-GB"/>
        </w:rPr>
      </w:pPr>
    </w:p>
    <w:p w14:paraId="4F94C9EE" w14:textId="77777777" w:rsidR="00BE7875" w:rsidRDefault="00BE7875" w:rsidP="000A4DE3">
      <w:pPr>
        <w:pStyle w:val="NoSpacing"/>
        <w:rPr>
          <w:ins w:id="71" w:author="Abdelkarim Mehdi" w:date="2024-10-02T16:15:00Z"/>
          <w:rFonts w:ascii="Calibri" w:hAnsi="Calibri" w:cs="Calibri"/>
          <w:b/>
          <w:bCs/>
          <w:sz w:val="40"/>
          <w:szCs w:val="40"/>
        </w:rPr>
      </w:pPr>
      <w:bookmarkStart w:id="72" w:name="_GoBack"/>
      <w:bookmarkEnd w:id="72"/>
    </w:p>
    <w:p w14:paraId="5BA07735" w14:textId="77777777" w:rsidR="00BE7875" w:rsidRDefault="00BE7875" w:rsidP="00BE7875">
      <w:pPr>
        <w:jc w:val="center"/>
        <w:rPr>
          <w:ins w:id="73" w:author="Abdelkarim Mehdi" w:date="2024-10-02T16:15:00Z"/>
          <w:sz w:val="48"/>
          <w:szCs w:val="48"/>
        </w:rPr>
      </w:pPr>
      <w:ins w:id="74" w:author="Abdelkarim Mehdi" w:date="2024-10-02T16:15:00Z">
        <w:r w:rsidRPr="00CB695A">
          <w:rPr>
            <w:sz w:val="48"/>
            <w:szCs w:val="48"/>
          </w:rPr>
          <w:t xml:space="preserve">DMS </w:t>
        </w:r>
        <w:r>
          <w:rPr>
            <w:sz w:val="48"/>
            <w:szCs w:val="48"/>
          </w:rPr>
          <w:t>Current Processes</w:t>
        </w:r>
      </w:ins>
    </w:p>
    <w:p w14:paraId="360A12FB" w14:textId="77777777" w:rsidR="00BE7875" w:rsidRDefault="00BE7875" w:rsidP="00BE7875">
      <w:pPr>
        <w:pStyle w:val="Heading1"/>
        <w:rPr>
          <w:ins w:id="75" w:author="Abdelkarim Mehdi" w:date="2024-10-02T16:15:00Z"/>
        </w:rPr>
      </w:pPr>
      <w:ins w:id="76" w:author="Abdelkarim Mehdi" w:date="2024-10-02T16:15:00Z">
        <w:r>
          <w:t>MoT Letters IN</w:t>
        </w:r>
      </w:ins>
    </w:p>
    <w:p w14:paraId="3B870226" w14:textId="77777777" w:rsidR="00BE7875" w:rsidRDefault="00BE7875" w:rsidP="00BE7875">
      <w:pPr>
        <w:pStyle w:val="ListParagraph"/>
        <w:numPr>
          <w:ilvl w:val="0"/>
          <w:numId w:val="23"/>
        </w:numPr>
        <w:spacing w:after="160" w:line="259" w:lineRule="auto"/>
        <w:rPr>
          <w:ins w:id="77" w:author="Abdelkarim Mehdi" w:date="2024-10-02T16:15:00Z"/>
        </w:rPr>
      </w:pPr>
      <w:ins w:id="78" w:author="Abdelkarim Mehdi" w:date="2024-10-02T16:15:00Z">
        <w:r>
          <w:t>All letters sent from MoT to MIC2 is being received by CE Office Department Team</w:t>
        </w:r>
      </w:ins>
    </w:p>
    <w:p w14:paraId="456A32E9" w14:textId="77777777" w:rsidR="00BE7875" w:rsidRDefault="00BE7875" w:rsidP="00BE7875">
      <w:pPr>
        <w:pStyle w:val="ListParagraph"/>
        <w:numPr>
          <w:ilvl w:val="0"/>
          <w:numId w:val="23"/>
        </w:numPr>
        <w:spacing w:after="160" w:line="259" w:lineRule="auto"/>
        <w:rPr>
          <w:ins w:id="79" w:author="Abdelkarim Mehdi" w:date="2024-10-02T16:15:00Z"/>
        </w:rPr>
      </w:pPr>
      <w:ins w:id="80" w:author="Abdelkarim Mehdi" w:date="2024-10-02T16:15:00Z">
        <w:r>
          <w:t>CE Office Department Team update the letter document by adding the needed metadata in the respective template as per the below:</w:t>
        </w:r>
      </w:ins>
    </w:p>
    <w:p w14:paraId="162FFCF3" w14:textId="77777777" w:rsidR="00BE7875" w:rsidRDefault="00BE7875" w:rsidP="00BE7875">
      <w:pPr>
        <w:pStyle w:val="ListParagraph"/>
        <w:numPr>
          <w:ilvl w:val="1"/>
          <w:numId w:val="23"/>
        </w:numPr>
        <w:spacing w:after="160" w:line="259" w:lineRule="auto"/>
        <w:rPr>
          <w:ins w:id="81" w:author="Abdelkarim Mehdi" w:date="2024-10-02T16:15:00Z"/>
        </w:rPr>
      </w:pPr>
      <w:ins w:id="82" w:author="Abdelkarim Mehdi" w:date="2024-10-02T16:15:00Z">
        <w:r>
          <w:t>MoT Reference Number(s) (Multiple Text fields)</w:t>
        </w:r>
      </w:ins>
    </w:p>
    <w:p w14:paraId="4A07A3C2" w14:textId="77777777" w:rsidR="00BE7875" w:rsidRDefault="00BE7875" w:rsidP="00BE7875">
      <w:pPr>
        <w:pStyle w:val="ListParagraph"/>
        <w:numPr>
          <w:ilvl w:val="1"/>
          <w:numId w:val="23"/>
        </w:numPr>
        <w:spacing w:after="160" w:line="259" w:lineRule="auto"/>
        <w:rPr>
          <w:ins w:id="83" w:author="Abdelkarim Mehdi" w:date="2024-10-02T16:15:00Z"/>
        </w:rPr>
      </w:pPr>
      <w:ins w:id="84" w:author="Abdelkarim Mehdi" w:date="2024-10-02T16:15:00Z">
        <w:r>
          <w:t>Date of MOT Letter (Date)</w:t>
        </w:r>
      </w:ins>
    </w:p>
    <w:p w14:paraId="22222D22" w14:textId="77777777" w:rsidR="00BE7875" w:rsidRDefault="00BE7875" w:rsidP="00BE7875">
      <w:pPr>
        <w:pStyle w:val="ListParagraph"/>
        <w:numPr>
          <w:ilvl w:val="1"/>
          <w:numId w:val="23"/>
        </w:numPr>
        <w:spacing w:after="160" w:line="259" w:lineRule="auto"/>
        <w:rPr>
          <w:ins w:id="85" w:author="Abdelkarim Mehdi" w:date="2024-10-02T16:15:00Z"/>
        </w:rPr>
      </w:pPr>
      <w:ins w:id="86" w:author="Abdelkarim Mehdi" w:date="2024-10-02T16:15:00Z">
        <w:r>
          <w:t>Date of Receiving By MIC2 (Date)</w:t>
        </w:r>
      </w:ins>
    </w:p>
    <w:p w14:paraId="142A3B29" w14:textId="77777777" w:rsidR="00BE7875" w:rsidRDefault="00BE7875" w:rsidP="00BE7875">
      <w:pPr>
        <w:pStyle w:val="ListParagraph"/>
        <w:numPr>
          <w:ilvl w:val="1"/>
          <w:numId w:val="23"/>
        </w:numPr>
        <w:spacing w:after="160" w:line="259" w:lineRule="auto"/>
        <w:rPr>
          <w:ins w:id="87" w:author="Abdelkarim Mehdi" w:date="2024-10-02T16:15:00Z"/>
        </w:rPr>
      </w:pPr>
      <w:ins w:id="88" w:author="Abdelkarim Mehdi" w:date="2024-10-02T16:15:00Z">
        <w:r>
          <w:t>Subject (Text Field)</w:t>
        </w:r>
      </w:ins>
    </w:p>
    <w:p w14:paraId="332C4426" w14:textId="77777777" w:rsidR="00BE7875" w:rsidRDefault="00BE7875" w:rsidP="00BE7875">
      <w:pPr>
        <w:pStyle w:val="ListParagraph"/>
        <w:numPr>
          <w:ilvl w:val="1"/>
          <w:numId w:val="23"/>
        </w:numPr>
        <w:spacing w:after="160" w:line="259" w:lineRule="auto"/>
        <w:rPr>
          <w:ins w:id="89" w:author="Abdelkarim Mehdi" w:date="2024-10-02T16:15:00Z"/>
        </w:rPr>
      </w:pPr>
      <w:ins w:id="90" w:author="Abdelkarim Mehdi" w:date="2024-10-02T16:15:00Z">
        <w:r>
          <w:t>Description (Text Area)</w:t>
        </w:r>
      </w:ins>
    </w:p>
    <w:p w14:paraId="443F3EBF" w14:textId="77777777" w:rsidR="00BE7875" w:rsidRDefault="00BE7875" w:rsidP="00BE7875">
      <w:pPr>
        <w:pStyle w:val="ListParagraph"/>
        <w:numPr>
          <w:ilvl w:val="1"/>
          <w:numId w:val="23"/>
        </w:numPr>
        <w:spacing w:after="160" w:line="259" w:lineRule="auto"/>
        <w:rPr>
          <w:ins w:id="91" w:author="Abdelkarim Mehdi" w:date="2024-10-02T16:15:00Z"/>
        </w:rPr>
      </w:pPr>
      <w:ins w:id="92" w:author="Abdelkarim Mehdi" w:date="2024-10-02T16:15:00Z">
        <w:r>
          <w:t>Main Owner (Drop Down List having all Departments)</w:t>
        </w:r>
      </w:ins>
    </w:p>
    <w:p w14:paraId="4956F02A" w14:textId="77777777" w:rsidR="00BE7875" w:rsidRDefault="00BE7875" w:rsidP="00BE7875">
      <w:pPr>
        <w:pStyle w:val="ListParagraph"/>
        <w:numPr>
          <w:ilvl w:val="1"/>
          <w:numId w:val="23"/>
        </w:numPr>
        <w:spacing w:after="160" w:line="259" w:lineRule="auto"/>
        <w:rPr>
          <w:ins w:id="93" w:author="Abdelkarim Mehdi" w:date="2024-10-02T16:15:00Z"/>
        </w:rPr>
      </w:pPr>
      <w:ins w:id="94" w:author="Abdelkarim Mehdi" w:date="2024-10-02T16:15:00Z">
        <w:r>
          <w:t>Dispatch (Multiple Drop Down Lists, each one is having all Departments)</w:t>
        </w:r>
      </w:ins>
    </w:p>
    <w:p w14:paraId="27485FBD" w14:textId="77777777" w:rsidR="00BE7875" w:rsidRDefault="00BE7875" w:rsidP="00BE7875">
      <w:pPr>
        <w:pStyle w:val="ListParagraph"/>
        <w:numPr>
          <w:ilvl w:val="1"/>
          <w:numId w:val="23"/>
        </w:numPr>
        <w:spacing w:after="160" w:line="259" w:lineRule="auto"/>
        <w:rPr>
          <w:ins w:id="95" w:author="Abdelkarim Mehdi" w:date="2024-10-02T16:15:00Z"/>
        </w:rPr>
      </w:pPr>
      <w:ins w:id="96" w:author="Abdelkarim Mehdi" w:date="2024-10-02T16:15:00Z">
        <w:r>
          <w:t>Categorized IN (Drop Down List)</w:t>
        </w:r>
      </w:ins>
    </w:p>
    <w:p w14:paraId="1E8D9F64" w14:textId="77777777" w:rsidR="00BE7875" w:rsidRDefault="00BE7875" w:rsidP="00BE7875">
      <w:pPr>
        <w:pStyle w:val="ListParagraph"/>
        <w:numPr>
          <w:ilvl w:val="1"/>
          <w:numId w:val="23"/>
        </w:numPr>
        <w:spacing w:after="160" w:line="259" w:lineRule="auto"/>
        <w:rPr>
          <w:ins w:id="97" w:author="Abdelkarim Mehdi" w:date="2024-10-02T16:15:00Z"/>
        </w:rPr>
      </w:pPr>
      <w:ins w:id="98" w:author="Abdelkarim Mehdi" w:date="2024-10-02T16:15:00Z">
        <w:r>
          <w:t>Letter Status (Drop Down List)</w:t>
        </w:r>
      </w:ins>
    </w:p>
    <w:p w14:paraId="3A288EFA" w14:textId="77777777" w:rsidR="00BE7875" w:rsidRDefault="00BE7875" w:rsidP="00BE7875">
      <w:pPr>
        <w:pStyle w:val="ListParagraph"/>
        <w:numPr>
          <w:ilvl w:val="1"/>
          <w:numId w:val="23"/>
        </w:numPr>
        <w:spacing w:after="160" w:line="259" w:lineRule="auto"/>
        <w:rPr>
          <w:ins w:id="99" w:author="Abdelkarim Mehdi" w:date="2024-10-02T16:15:00Z"/>
        </w:rPr>
      </w:pPr>
      <w:ins w:id="100" w:author="Abdelkarim Mehdi" w:date="2024-10-02T16:15:00Z">
        <w:r>
          <w:t>Publish Letter (Yes/No)</w:t>
        </w:r>
      </w:ins>
    </w:p>
    <w:p w14:paraId="4101E9E2" w14:textId="77777777" w:rsidR="00BE7875" w:rsidRDefault="00BE7875" w:rsidP="00BE7875">
      <w:pPr>
        <w:pStyle w:val="ListParagraph"/>
        <w:numPr>
          <w:ilvl w:val="1"/>
          <w:numId w:val="23"/>
        </w:numPr>
        <w:spacing w:after="160" w:line="259" w:lineRule="auto"/>
        <w:rPr>
          <w:ins w:id="101" w:author="Abdelkarim Mehdi" w:date="2024-10-02T16:15:00Z"/>
        </w:rPr>
      </w:pPr>
      <w:ins w:id="102" w:author="Abdelkarim Mehdi" w:date="2024-10-02T16:15:00Z">
        <w:r>
          <w:t>Dispatch HR Users (Drop Down List)</w:t>
        </w:r>
      </w:ins>
    </w:p>
    <w:p w14:paraId="01764D82" w14:textId="77777777" w:rsidR="00BE7875" w:rsidRDefault="00BE7875" w:rsidP="00BE7875">
      <w:pPr>
        <w:pStyle w:val="ListParagraph"/>
        <w:numPr>
          <w:ilvl w:val="1"/>
          <w:numId w:val="23"/>
        </w:numPr>
        <w:spacing w:after="160" w:line="259" w:lineRule="auto"/>
        <w:rPr>
          <w:ins w:id="103" w:author="Abdelkarim Mehdi" w:date="2024-10-02T16:15:00Z"/>
        </w:rPr>
      </w:pPr>
      <w:ins w:id="104" w:author="Abdelkarim Mehdi" w:date="2024-10-02T16:15:00Z">
        <w:r>
          <w:t>Dispatch CE Office Users (Drop Down List)</w:t>
        </w:r>
      </w:ins>
    </w:p>
    <w:p w14:paraId="328835DD" w14:textId="77777777" w:rsidR="00BE7875" w:rsidRDefault="00BE7875" w:rsidP="00BE7875">
      <w:pPr>
        <w:pStyle w:val="ListParagraph"/>
        <w:numPr>
          <w:ilvl w:val="1"/>
          <w:numId w:val="23"/>
        </w:numPr>
        <w:spacing w:after="160" w:line="259" w:lineRule="auto"/>
        <w:rPr>
          <w:ins w:id="105" w:author="Abdelkarim Mehdi" w:date="2024-10-02T16:15:00Z"/>
        </w:rPr>
      </w:pPr>
      <w:ins w:id="106" w:author="Abdelkarim Mehdi" w:date="2024-10-02T16:15:00Z">
        <w:r>
          <w:t>Dispatch Procurement Users (Drop Down List)</w:t>
        </w:r>
      </w:ins>
    </w:p>
    <w:p w14:paraId="2E873D9F" w14:textId="77777777" w:rsidR="00BE7875" w:rsidRDefault="00BE7875" w:rsidP="00BE7875">
      <w:pPr>
        <w:pStyle w:val="ListParagraph"/>
        <w:numPr>
          <w:ilvl w:val="1"/>
          <w:numId w:val="23"/>
        </w:numPr>
        <w:spacing w:after="160" w:line="259" w:lineRule="auto"/>
        <w:rPr>
          <w:ins w:id="107" w:author="Abdelkarim Mehdi" w:date="2024-10-02T16:15:00Z"/>
        </w:rPr>
      </w:pPr>
      <w:ins w:id="108" w:author="Abdelkarim Mehdi" w:date="2024-10-02T16:15:00Z">
        <w:r>
          <w:t>Dispatch Finance Users (Drop Down List)</w:t>
        </w:r>
      </w:ins>
    </w:p>
    <w:p w14:paraId="1553D60B" w14:textId="77777777" w:rsidR="00BE7875" w:rsidRDefault="00BE7875" w:rsidP="00BE7875">
      <w:pPr>
        <w:pStyle w:val="ListParagraph"/>
        <w:numPr>
          <w:ilvl w:val="1"/>
          <w:numId w:val="23"/>
        </w:numPr>
        <w:spacing w:after="160" w:line="259" w:lineRule="auto"/>
        <w:rPr>
          <w:ins w:id="109" w:author="Abdelkarim Mehdi" w:date="2024-10-02T16:15:00Z"/>
        </w:rPr>
      </w:pPr>
      <w:ins w:id="110" w:author="Abdelkarim Mehdi" w:date="2024-10-02T16:15:00Z">
        <w:r>
          <w:t>Dispatch Legal Users (Drop Down List)</w:t>
        </w:r>
      </w:ins>
    </w:p>
    <w:p w14:paraId="4C471496" w14:textId="77777777" w:rsidR="00BE7875" w:rsidRDefault="00BE7875" w:rsidP="00BE7875">
      <w:pPr>
        <w:pStyle w:val="ListParagraph"/>
        <w:numPr>
          <w:ilvl w:val="1"/>
          <w:numId w:val="23"/>
        </w:numPr>
        <w:spacing w:after="160" w:line="259" w:lineRule="auto"/>
        <w:rPr>
          <w:ins w:id="111" w:author="Abdelkarim Mehdi" w:date="2024-10-02T16:15:00Z"/>
        </w:rPr>
      </w:pPr>
      <w:ins w:id="112" w:author="Abdelkarim Mehdi" w:date="2024-10-02T16:15:00Z">
        <w:r>
          <w:t>Dispatch Commercial Users (Drop Down List)</w:t>
        </w:r>
      </w:ins>
    </w:p>
    <w:p w14:paraId="5DEDA39B" w14:textId="77777777" w:rsidR="00BE7875" w:rsidRDefault="00BE7875" w:rsidP="00BE7875">
      <w:pPr>
        <w:pStyle w:val="ListParagraph"/>
        <w:numPr>
          <w:ilvl w:val="1"/>
          <w:numId w:val="23"/>
        </w:numPr>
        <w:spacing w:after="160" w:line="259" w:lineRule="auto"/>
        <w:rPr>
          <w:ins w:id="113" w:author="Abdelkarim Mehdi" w:date="2024-10-02T16:15:00Z"/>
        </w:rPr>
      </w:pPr>
      <w:ins w:id="114" w:author="Abdelkarim Mehdi" w:date="2024-10-02T16:15:00Z">
        <w:r>
          <w:t>Dispatch Corporate Users (Drop Down List)</w:t>
        </w:r>
      </w:ins>
    </w:p>
    <w:p w14:paraId="00AA630E" w14:textId="77777777" w:rsidR="00BE7875" w:rsidRDefault="00BE7875" w:rsidP="00BE7875">
      <w:pPr>
        <w:pStyle w:val="ListParagraph"/>
        <w:numPr>
          <w:ilvl w:val="1"/>
          <w:numId w:val="23"/>
        </w:numPr>
        <w:spacing w:after="160" w:line="259" w:lineRule="auto"/>
        <w:rPr>
          <w:ins w:id="115" w:author="Abdelkarim Mehdi" w:date="2024-10-02T16:15:00Z"/>
        </w:rPr>
      </w:pPr>
      <w:ins w:id="116" w:author="Abdelkarim Mehdi" w:date="2024-10-02T16:15:00Z">
        <w:r>
          <w:t>Dispatch CC&amp;R Users (Drop Down List)</w:t>
        </w:r>
      </w:ins>
    </w:p>
    <w:p w14:paraId="23A6B939" w14:textId="77777777" w:rsidR="00BE7875" w:rsidRDefault="00BE7875" w:rsidP="00BE7875">
      <w:pPr>
        <w:pStyle w:val="ListParagraph"/>
        <w:numPr>
          <w:ilvl w:val="1"/>
          <w:numId w:val="23"/>
        </w:numPr>
        <w:spacing w:after="160" w:line="259" w:lineRule="auto"/>
        <w:rPr>
          <w:ins w:id="117" w:author="Abdelkarim Mehdi" w:date="2024-10-02T16:15:00Z"/>
        </w:rPr>
      </w:pPr>
      <w:ins w:id="118" w:author="Abdelkarim Mehdi" w:date="2024-10-02T16:15:00Z">
        <w:r>
          <w:t>Dispatch IT Users (Drop Down List)</w:t>
        </w:r>
      </w:ins>
    </w:p>
    <w:p w14:paraId="4E1C8ED5" w14:textId="77777777" w:rsidR="00BE7875" w:rsidRDefault="00BE7875" w:rsidP="00BE7875">
      <w:pPr>
        <w:pStyle w:val="ListParagraph"/>
        <w:numPr>
          <w:ilvl w:val="1"/>
          <w:numId w:val="23"/>
        </w:numPr>
        <w:spacing w:after="160" w:line="259" w:lineRule="auto"/>
        <w:rPr>
          <w:ins w:id="119" w:author="Abdelkarim Mehdi" w:date="2024-10-02T16:15:00Z"/>
        </w:rPr>
      </w:pPr>
      <w:ins w:id="120" w:author="Abdelkarim Mehdi" w:date="2024-10-02T16:15:00Z">
        <w:r>
          <w:t>Dispatch Operations Users (Drop Down List)</w:t>
        </w:r>
      </w:ins>
    </w:p>
    <w:p w14:paraId="38A05F87" w14:textId="77777777" w:rsidR="00BE7875" w:rsidRDefault="00BE7875" w:rsidP="00BE7875">
      <w:pPr>
        <w:pStyle w:val="ListParagraph"/>
        <w:numPr>
          <w:ilvl w:val="1"/>
          <w:numId w:val="23"/>
        </w:numPr>
        <w:spacing w:after="160" w:line="259" w:lineRule="auto"/>
        <w:rPr>
          <w:ins w:id="121" w:author="Abdelkarim Mehdi" w:date="2024-10-02T16:15:00Z"/>
        </w:rPr>
      </w:pPr>
      <w:ins w:id="122" w:author="Abdelkarim Mehdi" w:date="2024-10-02T16:15:00Z">
        <w:r>
          <w:t>Dispatch Internal Audit Users (Drop Down List)</w:t>
        </w:r>
      </w:ins>
    </w:p>
    <w:p w14:paraId="7B7D8D9D" w14:textId="77777777" w:rsidR="00BE7875" w:rsidRDefault="00BE7875" w:rsidP="00BE7875">
      <w:pPr>
        <w:pStyle w:val="ListParagraph"/>
        <w:numPr>
          <w:ilvl w:val="0"/>
          <w:numId w:val="23"/>
        </w:numPr>
        <w:spacing w:after="160" w:line="259" w:lineRule="auto"/>
        <w:rPr>
          <w:ins w:id="123" w:author="Abdelkarim Mehdi" w:date="2024-10-02T16:15:00Z"/>
        </w:rPr>
      </w:pPr>
      <w:ins w:id="124" w:author="Abdelkarim Mehdi" w:date="2024-10-02T16:15:00Z">
        <w:r>
          <w:t>CE Office Team can hide some areas inside any page in the letter document so that any user have access to it will not be able to view the hidden area.</w:t>
        </w:r>
      </w:ins>
    </w:p>
    <w:p w14:paraId="1AAEBC7E" w14:textId="77777777" w:rsidR="00BE7875" w:rsidRDefault="00BE7875" w:rsidP="00BE7875">
      <w:pPr>
        <w:pStyle w:val="ListParagraph"/>
        <w:numPr>
          <w:ilvl w:val="0"/>
          <w:numId w:val="23"/>
        </w:numPr>
        <w:spacing w:after="160" w:line="259" w:lineRule="auto"/>
        <w:rPr>
          <w:ins w:id="125" w:author="Abdelkarim Mehdi" w:date="2024-10-02T16:15:00Z"/>
        </w:rPr>
      </w:pPr>
      <w:ins w:id="126" w:author="Abdelkarim Mehdi" w:date="2024-10-02T16:15:00Z">
        <w:r>
          <w:t>After updating the letter, CE Office Team grant the needed access for a specific group of users (mainly HOD and his/her assistant(s)) by dispatching the letter to the needed department(s) and publishing the letter accordingly.</w:t>
        </w:r>
      </w:ins>
    </w:p>
    <w:p w14:paraId="3C81FC60" w14:textId="77777777" w:rsidR="00BE7875" w:rsidRDefault="00BE7875" w:rsidP="00BE7875">
      <w:pPr>
        <w:pStyle w:val="ListParagraph"/>
        <w:numPr>
          <w:ilvl w:val="0"/>
          <w:numId w:val="23"/>
        </w:numPr>
        <w:spacing w:after="160" w:line="259" w:lineRule="auto"/>
        <w:rPr>
          <w:ins w:id="127" w:author="Abdelkarim Mehdi" w:date="2024-10-02T16:15:00Z"/>
        </w:rPr>
      </w:pPr>
      <w:ins w:id="128" w:author="Abdelkarim Mehdi" w:date="2024-10-02T16:15:00Z">
        <w:r>
          <w:t>Each dispatched user can also dispatch the letter only to specific business owners within their own department.</w:t>
        </w:r>
      </w:ins>
    </w:p>
    <w:p w14:paraId="61BBB71B" w14:textId="77777777" w:rsidR="00BE7875" w:rsidRDefault="00BE7875" w:rsidP="00BE7875">
      <w:pPr>
        <w:pStyle w:val="ListParagraph"/>
        <w:numPr>
          <w:ilvl w:val="0"/>
          <w:numId w:val="23"/>
        </w:numPr>
        <w:spacing w:after="160" w:line="259" w:lineRule="auto"/>
        <w:rPr>
          <w:ins w:id="129" w:author="Abdelkarim Mehdi" w:date="2024-10-02T16:15:00Z"/>
        </w:rPr>
      </w:pPr>
      <w:ins w:id="130" w:author="Abdelkarim Mehdi" w:date="2024-10-02T16:15:00Z">
        <w:r>
          <w:t xml:space="preserve">Secure Watermarks </w:t>
        </w:r>
        <w:proofErr w:type="gramStart"/>
        <w:r>
          <w:t>are added</w:t>
        </w:r>
        <w:proofErr w:type="gramEnd"/>
        <w:r>
          <w:t xml:space="preserve"> automatically to the letters once dispatched.</w:t>
        </w:r>
      </w:ins>
    </w:p>
    <w:p w14:paraId="796C648A" w14:textId="77777777" w:rsidR="00BE7875" w:rsidRDefault="00BE7875" w:rsidP="00BE7875">
      <w:pPr>
        <w:pStyle w:val="ListParagraph"/>
        <w:numPr>
          <w:ilvl w:val="0"/>
          <w:numId w:val="23"/>
        </w:numPr>
        <w:spacing w:after="160" w:line="259" w:lineRule="auto"/>
        <w:rPr>
          <w:ins w:id="131" w:author="Abdelkarim Mehdi" w:date="2024-10-02T16:15:00Z"/>
        </w:rPr>
      </w:pPr>
      <w:ins w:id="132" w:author="Abdelkarim Mehdi" w:date="2024-10-02T16:15:00Z">
        <w:r>
          <w:t>Each dispatched user will receive an alert as an email notification to his email and a push notification to his mobile app.</w:t>
        </w:r>
      </w:ins>
    </w:p>
    <w:p w14:paraId="4E5A0B40" w14:textId="77777777" w:rsidR="00BE7875" w:rsidRDefault="00BE7875" w:rsidP="00BE7875">
      <w:pPr>
        <w:pStyle w:val="ListParagraph"/>
        <w:numPr>
          <w:ilvl w:val="0"/>
          <w:numId w:val="23"/>
        </w:numPr>
        <w:spacing w:after="160" w:line="259" w:lineRule="auto"/>
        <w:rPr>
          <w:ins w:id="133" w:author="Abdelkarim Mehdi" w:date="2024-10-02T16:15:00Z"/>
        </w:rPr>
      </w:pPr>
      <w:ins w:id="134" w:author="Abdelkarim Mehdi" w:date="2024-10-02T16:15:00Z">
        <w:r>
          <w:t>Department Assistants can link the letter to any other IN/OUT letters so that any user can view all the letters linked to each other from a single place.</w:t>
        </w:r>
      </w:ins>
    </w:p>
    <w:p w14:paraId="6F6E7FAC" w14:textId="77777777" w:rsidR="00BE7875" w:rsidRDefault="00BE7875" w:rsidP="00BE7875">
      <w:pPr>
        <w:pStyle w:val="ListParagraph"/>
        <w:numPr>
          <w:ilvl w:val="0"/>
          <w:numId w:val="23"/>
        </w:numPr>
        <w:spacing w:after="160" w:line="259" w:lineRule="auto"/>
        <w:rPr>
          <w:ins w:id="135" w:author="Abdelkarim Mehdi" w:date="2024-10-02T16:15:00Z"/>
        </w:rPr>
      </w:pPr>
      <w:ins w:id="136" w:author="Abdelkarim Mehdi" w:date="2024-10-02T16:15:00Z">
        <w:r>
          <w:lastRenderedPageBreak/>
          <w:t>CE Office Department Team can update the access for any letter at any time.</w:t>
        </w:r>
      </w:ins>
    </w:p>
    <w:p w14:paraId="7D24D920" w14:textId="77777777" w:rsidR="00BE7875" w:rsidRDefault="00BE7875" w:rsidP="00BE7875">
      <w:pPr>
        <w:pStyle w:val="ListParagraph"/>
        <w:numPr>
          <w:ilvl w:val="0"/>
          <w:numId w:val="23"/>
        </w:numPr>
        <w:spacing w:after="160" w:line="259" w:lineRule="auto"/>
        <w:rPr>
          <w:ins w:id="137" w:author="Abdelkarim Mehdi" w:date="2024-10-02T16:15:00Z"/>
        </w:rPr>
      </w:pPr>
      <w:ins w:id="138" w:author="Abdelkarim Mehdi" w:date="2024-10-02T16:15:00Z">
        <w:r>
          <w:t>CE Office Team only can detach the Watermarks on the needed letter for business need.</w:t>
        </w:r>
      </w:ins>
    </w:p>
    <w:p w14:paraId="09AA9358" w14:textId="77777777" w:rsidR="00BE7875" w:rsidRDefault="00BE7875" w:rsidP="00BE7875">
      <w:pPr>
        <w:pStyle w:val="ListParagraph"/>
        <w:numPr>
          <w:ilvl w:val="0"/>
          <w:numId w:val="23"/>
        </w:numPr>
        <w:spacing w:after="160" w:line="259" w:lineRule="auto"/>
        <w:rPr>
          <w:ins w:id="139" w:author="Abdelkarim Mehdi" w:date="2024-10-02T16:15:00Z"/>
        </w:rPr>
      </w:pPr>
      <w:ins w:id="140" w:author="Abdelkarim Mehdi" w:date="2024-10-02T16:15:00Z">
        <w:r>
          <w:t>Procurement Manager can dispatch letters to his team members.</w:t>
        </w:r>
      </w:ins>
    </w:p>
    <w:p w14:paraId="6FE34E0A" w14:textId="77777777" w:rsidR="00BE7875" w:rsidRDefault="00BE7875" w:rsidP="00BE7875">
      <w:pPr>
        <w:pStyle w:val="ListParagraph"/>
        <w:numPr>
          <w:ilvl w:val="0"/>
          <w:numId w:val="23"/>
        </w:numPr>
        <w:spacing w:after="160" w:line="259" w:lineRule="auto"/>
        <w:rPr>
          <w:ins w:id="141" w:author="Abdelkarim Mehdi" w:date="2024-10-02T16:15:00Z"/>
        </w:rPr>
      </w:pPr>
      <w:ins w:id="142" w:author="Abdelkarim Mehdi" w:date="2024-10-02T16:15:00Z">
        <w:r>
          <w:t>Any update in the letter metadata should be sent to the dispatched users informing them about the change occurred by email/push notification.</w:t>
        </w:r>
      </w:ins>
    </w:p>
    <w:p w14:paraId="7E35C2E0" w14:textId="77777777" w:rsidR="00BE7875" w:rsidRDefault="00BE7875" w:rsidP="00BE7875">
      <w:pPr>
        <w:pStyle w:val="ListParagraph"/>
        <w:numPr>
          <w:ilvl w:val="0"/>
          <w:numId w:val="23"/>
        </w:numPr>
        <w:spacing w:after="160" w:line="259" w:lineRule="auto"/>
        <w:rPr>
          <w:ins w:id="143" w:author="Abdelkarim Mehdi" w:date="2024-10-02T16:15:00Z"/>
        </w:rPr>
      </w:pPr>
      <w:ins w:id="144" w:author="Abdelkarim Mehdi" w:date="2024-10-02T16:15:00Z">
        <w:r>
          <w:t xml:space="preserve">A separate process searches on hourly basis for any letter where the needed watermarks </w:t>
        </w:r>
        <w:proofErr w:type="gramStart"/>
        <w:r>
          <w:t>are not currently attached</w:t>
        </w:r>
        <w:proofErr w:type="gramEnd"/>
        <w:r>
          <w:t>, then re-attach them accordingly and send a detailed report by email to the CE Office Department team.</w:t>
        </w:r>
      </w:ins>
    </w:p>
    <w:p w14:paraId="6F820548" w14:textId="77777777" w:rsidR="00BE7875" w:rsidRDefault="00BE7875" w:rsidP="00BE7875">
      <w:pPr>
        <w:pStyle w:val="ListParagraph"/>
        <w:numPr>
          <w:ilvl w:val="0"/>
          <w:numId w:val="23"/>
        </w:numPr>
        <w:spacing w:after="160" w:line="259" w:lineRule="auto"/>
        <w:rPr>
          <w:ins w:id="145" w:author="Abdelkarim Mehdi" w:date="2024-10-02T16:15:00Z"/>
        </w:rPr>
      </w:pPr>
      <w:ins w:id="146" w:author="Abdelkarim Mehdi" w:date="2024-10-02T16:15:00Z">
        <w:r>
          <w:t>A separate process also should run one time per month to get all the pending letters by department and send a report by email to each Department Owner in order to do the needed updates.</w:t>
        </w:r>
      </w:ins>
    </w:p>
    <w:p w14:paraId="6A118960" w14:textId="77777777" w:rsidR="00BE7875" w:rsidRPr="005E6ADF" w:rsidRDefault="00BE7875" w:rsidP="00BE7875">
      <w:pPr>
        <w:pStyle w:val="ListParagraph"/>
        <w:numPr>
          <w:ilvl w:val="0"/>
          <w:numId w:val="23"/>
        </w:numPr>
        <w:spacing w:after="160" w:line="259" w:lineRule="auto"/>
        <w:rPr>
          <w:ins w:id="147" w:author="Abdelkarim Mehdi" w:date="2024-10-02T16:15:00Z"/>
        </w:rPr>
      </w:pPr>
      <w:ins w:id="148" w:author="Abdelkarim Mehdi" w:date="2024-10-02T16:15:00Z">
        <w:r>
          <w:t xml:space="preserve">Admin should have the ability to generate Reports &amp; Dashboards to have generic and/or detailed overview about the process. </w:t>
        </w:r>
      </w:ins>
    </w:p>
    <w:p w14:paraId="3DD00935" w14:textId="77777777" w:rsidR="00BE7875" w:rsidRDefault="00BE7875" w:rsidP="00BE7875">
      <w:pPr>
        <w:pStyle w:val="Heading1"/>
        <w:rPr>
          <w:ins w:id="149" w:author="Abdelkarim Mehdi" w:date="2024-10-02T16:15:00Z"/>
        </w:rPr>
      </w:pPr>
      <w:ins w:id="150" w:author="Abdelkarim Mehdi" w:date="2024-10-02T16:15:00Z">
        <w:r>
          <w:t>MoT Letters OUT</w:t>
        </w:r>
      </w:ins>
    </w:p>
    <w:p w14:paraId="70FE0E38" w14:textId="77777777" w:rsidR="00BE7875" w:rsidRDefault="00BE7875" w:rsidP="00BE7875">
      <w:pPr>
        <w:pStyle w:val="ListParagraph"/>
        <w:numPr>
          <w:ilvl w:val="0"/>
          <w:numId w:val="23"/>
        </w:numPr>
        <w:spacing w:after="160" w:line="259" w:lineRule="auto"/>
        <w:rPr>
          <w:ins w:id="151" w:author="Abdelkarim Mehdi" w:date="2024-10-02T16:15:00Z"/>
        </w:rPr>
      </w:pPr>
      <w:ins w:id="152" w:author="Abdelkarim Mehdi" w:date="2024-10-02T16:15:00Z">
        <w:r>
          <w:t>Letters sent from MIC2 to MoT should have two phases, Draft and Approval.</w:t>
        </w:r>
      </w:ins>
    </w:p>
    <w:p w14:paraId="5D745D9F" w14:textId="77777777" w:rsidR="00BE7875" w:rsidRDefault="00BE7875" w:rsidP="00BE7875">
      <w:pPr>
        <w:pStyle w:val="ListParagraph"/>
        <w:numPr>
          <w:ilvl w:val="0"/>
          <w:numId w:val="23"/>
        </w:numPr>
        <w:spacing w:after="160" w:line="259" w:lineRule="auto"/>
        <w:rPr>
          <w:ins w:id="153" w:author="Abdelkarim Mehdi" w:date="2024-10-02T16:15:00Z"/>
        </w:rPr>
      </w:pPr>
      <w:ins w:id="154" w:author="Abdelkarim Mehdi" w:date="2024-10-02T16:15:00Z">
        <w:r>
          <w:t>Letter can be a single document or it may have several documents with different types attached to it (previous letters, supporting documents, images, etc...).</w:t>
        </w:r>
      </w:ins>
    </w:p>
    <w:p w14:paraId="54389086" w14:textId="77777777" w:rsidR="00BE7875" w:rsidRDefault="00BE7875" w:rsidP="00BE7875">
      <w:pPr>
        <w:pStyle w:val="ListParagraph"/>
        <w:numPr>
          <w:ilvl w:val="0"/>
          <w:numId w:val="23"/>
        </w:numPr>
        <w:spacing w:after="160" w:line="259" w:lineRule="auto"/>
        <w:rPr>
          <w:ins w:id="155" w:author="Abdelkarim Mehdi" w:date="2024-10-02T16:15:00Z"/>
        </w:rPr>
      </w:pPr>
      <w:ins w:id="156" w:author="Abdelkarim Mehdi" w:date="2024-10-02T16:15:00Z">
        <w:r>
          <w:t xml:space="preserve">In the Draft Phase, </w:t>
        </w:r>
        <w:proofErr w:type="gramStart"/>
        <w:r>
          <w:t>the letter is initiated by specific group of users (Assistants, Business Owners, Procurement, etc</w:t>
        </w:r>
        <w:proofErr w:type="gramEnd"/>
        <w:r>
          <w:t>...)</w:t>
        </w:r>
      </w:ins>
    </w:p>
    <w:p w14:paraId="190D56E0" w14:textId="77777777" w:rsidR="00BE7875" w:rsidRDefault="00BE7875" w:rsidP="00BE7875">
      <w:pPr>
        <w:pStyle w:val="ListParagraph"/>
        <w:numPr>
          <w:ilvl w:val="0"/>
          <w:numId w:val="23"/>
        </w:numPr>
        <w:spacing w:after="160" w:line="259" w:lineRule="auto"/>
        <w:rPr>
          <w:ins w:id="157" w:author="Abdelkarim Mehdi" w:date="2024-10-02T16:15:00Z"/>
        </w:rPr>
      </w:pPr>
      <w:ins w:id="158" w:author="Abdelkarim Mehdi" w:date="2024-10-02T16:15:00Z">
        <w:r>
          <w:t xml:space="preserve">Letter document should be a word document so that it </w:t>
        </w:r>
        <w:proofErr w:type="gramStart"/>
        <w:r>
          <w:t>can be circulated</w:t>
        </w:r>
        <w:proofErr w:type="gramEnd"/>
        <w:r>
          <w:t xml:space="preserve"> on the system between different specific users, and they can update it accordingly before sending it to the next user/group.</w:t>
        </w:r>
      </w:ins>
    </w:p>
    <w:p w14:paraId="2FCA7BF5" w14:textId="77777777" w:rsidR="00BE7875" w:rsidRDefault="00BE7875" w:rsidP="00BE7875">
      <w:pPr>
        <w:pStyle w:val="ListParagraph"/>
        <w:numPr>
          <w:ilvl w:val="0"/>
          <w:numId w:val="23"/>
        </w:numPr>
        <w:spacing w:after="160" w:line="259" w:lineRule="auto"/>
        <w:rPr>
          <w:ins w:id="159" w:author="Abdelkarim Mehdi" w:date="2024-10-02T16:15:00Z"/>
        </w:rPr>
      </w:pPr>
      <w:ins w:id="160" w:author="Abdelkarim Mehdi" w:date="2024-10-02T16:15:00Z">
        <w:r>
          <w:t>The letter document is initiated by adding the needed metadata in the respective template as per the below:</w:t>
        </w:r>
      </w:ins>
    </w:p>
    <w:p w14:paraId="060242C5" w14:textId="77777777" w:rsidR="00BE7875" w:rsidRDefault="00BE7875" w:rsidP="00BE7875">
      <w:pPr>
        <w:pStyle w:val="ListParagraph"/>
        <w:numPr>
          <w:ilvl w:val="1"/>
          <w:numId w:val="23"/>
        </w:numPr>
        <w:spacing w:after="160" w:line="259" w:lineRule="auto"/>
        <w:rPr>
          <w:ins w:id="161" w:author="Abdelkarim Mehdi" w:date="2024-10-02T16:15:00Z"/>
        </w:rPr>
      </w:pPr>
      <w:ins w:id="162" w:author="Abdelkarim Mehdi" w:date="2024-10-02T16:15:00Z">
        <w:r>
          <w:t>Business Owner (Drop Down List)</w:t>
        </w:r>
      </w:ins>
    </w:p>
    <w:p w14:paraId="1FC82E19" w14:textId="77777777" w:rsidR="00BE7875" w:rsidRDefault="00BE7875" w:rsidP="00BE7875">
      <w:pPr>
        <w:pStyle w:val="ListParagraph"/>
        <w:numPr>
          <w:ilvl w:val="1"/>
          <w:numId w:val="23"/>
        </w:numPr>
        <w:spacing w:after="160" w:line="259" w:lineRule="auto"/>
        <w:rPr>
          <w:ins w:id="163" w:author="Abdelkarim Mehdi" w:date="2024-10-02T16:15:00Z"/>
        </w:rPr>
      </w:pPr>
      <w:ins w:id="164" w:author="Abdelkarim Mehdi" w:date="2024-10-02T16:15:00Z">
        <w:r>
          <w:t>Notes (Text Area)</w:t>
        </w:r>
      </w:ins>
    </w:p>
    <w:p w14:paraId="5D9D4734" w14:textId="77777777" w:rsidR="00BE7875" w:rsidRDefault="00BE7875" w:rsidP="00BE7875">
      <w:pPr>
        <w:pStyle w:val="ListParagraph"/>
        <w:numPr>
          <w:ilvl w:val="1"/>
          <w:numId w:val="23"/>
        </w:numPr>
        <w:spacing w:after="160" w:line="259" w:lineRule="auto"/>
        <w:rPr>
          <w:ins w:id="165" w:author="Abdelkarim Mehdi" w:date="2024-10-02T16:15:00Z"/>
        </w:rPr>
      </w:pPr>
      <w:ins w:id="166" w:author="Abdelkarim Mehdi" w:date="2024-10-02T16:15:00Z">
        <w:r>
          <w:t>Send To (Drop Down List)</w:t>
        </w:r>
      </w:ins>
    </w:p>
    <w:p w14:paraId="75C172B9" w14:textId="77777777" w:rsidR="00BE7875" w:rsidRDefault="00BE7875" w:rsidP="00BE7875">
      <w:pPr>
        <w:pStyle w:val="ListParagraph"/>
        <w:numPr>
          <w:ilvl w:val="2"/>
          <w:numId w:val="23"/>
        </w:numPr>
        <w:spacing w:after="160" w:line="259" w:lineRule="auto"/>
        <w:rPr>
          <w:ins w:id="167" w:author="Abdelkarim Mehdi" w:date="2024-10-02T16:15:00Z"/>
        </w:rPr>
      </w:pPr>
      <w:ins w:id="168" w:author="Abdelkarim Mehdi" w:date="2024-10-02T16:15:00Z">
        <w:r>
          <w:t>Initiator</w:t>
        </w:r>
      </w:ins>
    </w:p>
    <w:p w14:paraId="195B256F" w14:textId="77777777" w:rsidR="00BE7875" w:rsidRDefault="00BE7875" w:rsidP="00BE7875">
      <w:pPr>
        <w:pStyle w:val="ListParagraph"/>
        <w:numPr>
          <w:ilvl w:val="2"/>
          <w:numId w:val="23"/>
        </w:numPr>
        <w:spacing w:after="160" w:line="259" w:lineRule="auto"/>
        <w:rPr>
          <w:ins w:id="169" w:author="Abdelkarim Mehdi" w:date="2024-10-02T16:15:00Z"/>
        </w:rPr>
      </w:pPr>
      <w:ins w:id="170" w:author="Abdelkarim Mehdi" w:date="2024-10-02T16:15:00Z">
        <w:r>
          <w:t>Business Owner</w:t>
        </w:r>
      </w:ins>
    </w:p>
    <w:p w14:paraId="58B7E179" w14:textId="77777777" w:rsidR="00BE7875" w:rsidRDefault="00BE7875" w:rsidP="00BE7875">
      <w:pPr>
        <w:pStyle w:val="ListParagraph"/>
        <w:numPr>
          <w:ilvl w:val="2"/>
          <w:numId w:val="23"/>
        </w:numPr>
        <w:spacing w:after="160" w:line="259" w:lineRule="auto"/>
        <w:rPr>
          <w:ins w:id="171" w:author="Abdelkarim Mehdi" w:date="2024-10-02T16:15:00Z"/>
        </w:rPr>
      </w:pPr>
      <w:ins w:id="172" w:author="Abdelkarim Mehdi" w:date="2024-10-02T16:15:00Z">
        <w:r>
          <w:t>Procurement</w:t>
        </w:r>
      </w:ins>
    </w:p>
    <w:p w14:paraId="2151CA1B" w14:textId="77777777" w:rsidR="00BE7875" w:rsidRDefault="00BE7875" w:rsidP="00BE7875">
      <w:pPr>
        <w:pStyle w:val="ListParagraph"/>
        <w:numPr>
          <w:ilvl w:val="2"/>
          <w:numId w:val="23"/>
        </w:numPr>
        <w:spacing w:after="160" w:line="259" w:lineRule="auto"/>
        <w:rPr>
          <w:ins w:id="173" w:author="Abdelkarim Mehdi" w:date="2024-10-02T16:15:00Z"/>
        </w:rPr>
      </w:pPr>
      <w:ins w:id="174" w:author="Abdelkarim Mehdi" w:date="2024-10-02T16:15:00Z">
        <w:r>
          <w:t>Legal</w:t>
        </w:r>
      </w:ins>
    </w:p>
    <w:p w14:paraId="59C33DE8" w14:textId="77777777" w:rsidR="00BE7875" w:rsidRDefault="00BE7875" w:rsidP="00BE7875">
      <w:pPr>
        <w:pStyle w:val="ListParagraph"/>
        <w:numPr>
          <w:ilvl w:val="2"/>
          <w:numId w:val="23"/>
        </w:numPr>
        <w:spacing w:after="160" w:line="259" w:lineRule="auto"/>
        <w:rPr>
          <w:ins w:id="175" w:author="Abdelkarim Mehdi" w:date="2024-10-02T16:15:00Z"/>
        </w:rPr>
      </w:pPr>
      <w:ins w:id="176" w:author="Abdelkarim Mehdi" w:date="2024-10-02T16:15:00Z">
        <w:r>
          <w:t>Finance Controls</w:t>
        </w:r>
      </w:ins>
    </w:p>
    <w:p w14:paraId="322ACDCA" w14:textId="77777777" w:rsidR="00BE7875" w:rsidRDefault="00BE7875" w:rsidP="00BE7875">
      <w:pPr>
        <w:pStyle w:val="ListParagraph"/>
        <w:numPr>
          <w:ilvl w:val="2"/>
          <w:numId w:val="23"/>
        </w:numPr>
        <w:spacing w:after="160" w:line="259" w:lineRule="auto"/>
        <w:rPr>
          <w:ins w:id="177" w:author="Abdelkarim Mehdi" w:date="2024-10-02T16:15:00Z"/>
        </w:rPr>
      </w:pPr>
      <w:ins w:id="178" w:author="Abdelkarim Mehdi" w:date="2024-10-02T16:15:00Z">
        <w:r>
          <w:t>Specific Users (HODs, Legal Team Members, Finance Controls Team Members, etc…)</w:t>
        </w:r>
      </w:ins>
    </w:p>
    <w:p w14:paraId="2F25966D" w14:textId="77777777" w:rsidR="00BE7875" w:rsidRDefault="00BE7875" w:rsidP="00BE7875">
      <w:pPr>
        <w:pStyle w:val="ListParagraph"/>
        <w:numPr>
          <w:ilvl w:val="1"/>
          <w:numId w:val="23"/>
        </w:numPr>
        <w:spacing w:after="160" w:line="259" w:lineRule="auto"/>
        <w:rPr>
          <w:ins w:id="179" w:author="Abdelkarim Mehdi" w:date="2024-10-02T16:15:00Z"/>
        </w:rPr>
      </w:pPr>
      <w:ins w:id="180" w:author="Abdelkarim Mehdi" w:date="2024-10-02T16:15:00Z">
        <w:r>
          <w:t>Reference Number (Text Field “Auto Created and Unique by year Ex: 24-0001, 24-0002, etc…”)</w:t>
        </w:r>
      </w:ins>
    </w:p>
    <w:p w14:paraId="5008977B" w14:textId="77777777" w:rsidR="00BE7875" w:rsidRDefault="00BE7875" w:rsidP="00BE7875">
      <w:pPr>
        <w:pStyle w:val="ListParagraph"/>
        <w:numPr>
          <w:ilvl w:val="1"/>
          <w:numId w:val="23"/>
        </w:numPr>
        <w:spacing w:after="160" w:line="259" w:lineRule="auto"/>
        <w:rPr>
          <w:ins w:id="181" w:author="Abdelkarim Mehdi" w:date="2024-10-02T16:15:00Z"/>
        </w:rPr>
      </w:pPr>
      <w:ins w:id="182" w:author="Abdelkarim Mehdi" w:date="2024-10-02T16:15:00Z">
        <w:r>
          <w:t>Subject (Text Field)</w:t>
        </w:r>
      </w:ins>
    </w:p>
    <w:p w14:paraId="74A83940" w14:textId="77777777" w:rsidR="00BE7875" w:rsidRDefault="00BE7875" w:rsidP="00BE7875">
      <w:pPr>
        <w:pStyle w:val="ListParagraph"/>
        <w:numPr>
          <w:ilvl w:val="1"/>
          <w:numId w:val="23"/>
        </w:numPr>
        <w:spacing w:after="160" w:line="259" w:lineRule="auto"/>
        <w:rPr>
          <w:ins w:id="183" w:author="Abdelkarim Mehdi" w:date="2024-10-02T16:15:00Z"/>
        </w:rPr>
      </w:pPr>
      <w:ins w:id="184" w:author="Abdelkarim Mehdi" w:date="2024-10-02T16:15:00Z">
        <w:r>
          <w:t>Status Of Letter (Drop Down List)</w:t>
        </w:r>
      </w:ins>
    </w:p>
    <w:p w14:paraId="74A937D8" w14:textId="77777777" w:rsidR="00BE7875" w:rsidRDefault="00BE7875" w:rsidP="00BE7875">
      <w:pPr>
        <w:pStyle w:val="ListParagraph"/>
        <w:numPr>
          <w:ilvl w:val="1"/>
          <w:numId w:val="23"/>
        </w:numPr>
        <w:spacing w:after="160" w:line="259" w:lineRule="auto"/>
        <w:rPr>
          <w:ins w:id="185" w:author="Abdelkarim Mehdi" w:date="2024-10-02T16:15:00Z"/>
        </w:rPr>
      </w:pPr>
      <w:ins w:id="186" w:author="Abdelkarim Mehdi" w:date="2024-10-02T16:15:00Z">
        <w:r>
          <w:t>Categorized OUT (Drop Down List)</w:t>
        </w:r>
      </w:ins>
    </w:p>
    <w:p w14:paraId="1AD05361" w14:textId="77777777" w:rsidR="00BE7875" w:rsidRDefault="00BE7875" w:rsidP="00BE7875">
      <w:pPr>
        <w:pStyle w:val="ListParagraph"/>
        <w:numPr>
          <w:ilvl w:val="1"/>
          <w:numId w:val="23"/>
        </w:numPr>
        <w:spacing w:after="160" w:line="259" w:lineRule="auto"/>
        <w:rPr>
          <w:ins w:id="187" w:author="Abdelkarim Mehdi" w:date="2024-10-02T16:15:00Z"/>
        </w:rPr>
      </w:pPr>
      <w:ins w:id="188" w:author="Abdelkarim Mehdi" w:date="2024-10-02T16:15:00Z">
        <w:r>
          <w:t>Site Number (Multiple Text Fields)</w:t>
        </w:r>
      </w:ins>
    </w:p>
    <w:p w14:paraId="451B7818" w14:textId="77777777" w:rsidR="00BE7875" w:rsidRDefault="00BE7875" w:rsidP="00BE7875">
      <w:pPr>
        <w:pStyle w:val="ListParagraph"/>
        <w:numPr>
          <w:ilvl w:val="1"/>
          <w:numId w:val="23"/>
        </w:numPr>
        <w:spacing w:after="160" w:line="259" w:lineRule="auto"/>
        <w:rPr>
          <w:ins w:id="189" w:author="Abdelkarim Mehdi" w:date="2024-10-02T16:15:00Z"/>
        </w:rPr>
      </w:pPr>
      <w:ins w:id="190" w:author="Abdelkarim Mehdi" w:date="2024-10-02T16:15:00Z">
        <w:r>
          <w:t xml:space="preserve">History (Multiple Text Areas, auto created on each step having the step details; </w:t>
        </w:r>
        <w:proofErr w:type="gramStart"/>
        <w:r>
          <w:t>Ex</w:t>
        </w:r>
        <w:proofErr w:type="gramEnd"/>
        <w:r>
          <w:t xml:space="preserve">: action, </w:t>
        </w:r>
        <w:proofErr w:type="spellStart"/>
        <w:r>
          <w:t>datetime</w:t>
        </w:r>
        <w:proofErr w:type="spellEnd"/>
        <w:r>
          <w:t>, user, notes, etc…)</w:t>
        </w:r>
      </w:ins>
    </w:p>
    <w:p w14:paraId="49DB11FA" w14:textId="77777777" w:rsidR="00BE7875" w:rsidRDefault="00BE7875" w:rsidP="00BE7875">
      <w:pPr>
        <w:pStyle w:val="ListParagraph"/>
        <w:numPr>
          <w:ilvl w:val="0"/>
          <w:numId w:val="23"/>
        </w:numPr>
        <w:spacing w:after="160" w:line="259" w:lineRule="auto"/>
        <w:rPr>
          <w:ins w:id="191" w:author="Abdelkarim Mehdi" w:date="2024-10-02T16:15:00Z"/>
        </w:rPr>
      </w:pPr>
      <w:ins w:id="192" w:author="Abdelkarim Mehdi" w:date="2024-10-02T16:15:00Z">
        <w:r>
          <w:lastRenderedPageBreak/>
          <w:t xml:space="preserve">The letter </w:t>
        </w:r>
        <w:proofErr w:type="gramStart"/>
        <w:r>
          <w:t>can be circulated</w:t>
        </w:r>
        <w:proofErr w:type="gramEnd"/>
        <w:r>
          <w:t xml:space="preserve"> as needed between users, so it can be sent to any step in the “Send To” drop down list in order to update it accordingly before setting it as final, set its Type and send it to the Approval Phase.</w:t>
        </w:r>
      </w:ins>
    </w:p>
    <w:p w14:paraId="744D74D1" w14:textId="77777777" w:rsidR="00BE7875" w:rsidRDefault="00BE7875" w:rsidP="00BE7875">
      <w:pPr>
        <w:pStyle w:val="ListParagraph"/>
        <w:numPr>
          <w:ilvl w:val="0"/>
          <w:numId w:val="23"/>
        </w:numPr>
        <w:spacing w:after="160" w:line="259" w:lineRule="auto"/>
        <w:rPr>
          <w:ins w:id="193" w:author="Abdelkarim Mehdi" w:date="2024-10-02T16:15:00Z"/>
        </w:rPr>
      </w:pPr>
      <w:ins w:id="194" w:author="Abdelkarim Mehdi" w:date="2024-10-02T16:15:00Z">
        <w:r>
          <w:t>Legal Team Manager can assign letters to his team members.</w:t>
        </w:r>
      </w:ins>
    </w:p>
    <w:p w14:paraId="5A875D53" w14:textId="77777777" w:rsidR="00BE7875" w:rsidRDefault="00BE7875" w:rsidP="00BE7875">
      <w:pPr>
        <w:pStyle w:val="ListParagraph"/>
        <w:numPr>
          <w:ilvl w:val="0"/>
          <w:numId w:val="23"/>
        </w:numPr>
        <w:spacing w:after="160" w:line="259" w:lineRule="auto"/>
        <w:rPr>
          <w:ins w:id="195" w:author="Abdelkarim Mehdi" w:date="2024-10-02T16:15:00Z"/>
        </w:rPr>
      </w:pPr>
      <w:ins w:id="196" w:author="Abdelkarim Mehdi" w:date="2024-10-02T16:15:00Z">
        <w:r>
          <w:t>Financial Controls Manager can assign letters to his team members.</w:t>
        </w:r>
      </w:ins>
    </w:p>
    <w:p w14:paraId="16142C78" w14:textId="77777777" w:rsidR="00BE7875" w:rsidRDefault="00BE7875" w:rsidP="00BE7875">
      <w:pPr>
        <w:pStyle w:val="ListParagraph"/>
        <w:numPr>
          <w:ilvl w:val="0"/>
          <w:numId w:val="23"/>
        </w:numPr>
        <w:spacing w:after="160" w:line="259" w:lineRule="auto"/>
        <w:rPr>
          <w:ins w:id="197" w:author="Abdelkarim Mehdi" w:date="2024-10-02T16:15:00Z"/>
        </w:rPr>
      </w:pPr>
      <w:ins w:id="198" w:author="Abdelkarim Mehdi" w:date="2024-10-02T16:15:00Z">
        <w:r>
          <w:t xml:space="preserve">In the Approval Phase, the letter </w:t>
        </w:r>
        <w:proofErr w:type="gramStart"/>
        <w:r>
          <w:t>should be converted</w:t>
        </w:r>
        <w:proofErr w:type="gramEnd"/>
        <w:r>
          <w:t xml:space="preserve"> to PDF or any other type where users should not be able to edit the letter itself nor its attachments.</w:t>
        </w:r>
      </w:ins>
    </w:p>
    <w:p w14:paraId="1EFABFFA" w14:textId="77777777" w:rsidR="00BE7875" w:rsidRDefault="00BE7875" w:rsidP="00BE7875">
      <w:pPr>
        <w:pStyle w:val="ListParagraph"/>
        <w:numPr>
          <w:ilvl w:val="0"/>
          <w:numId w:val="23"/>
        </w:numPr>
        <w:spacing w:after="160" w:line="259" w:lineRule="auto"/>
        <w:rPr>
          <w:ins w:id="199" w:author="Abdelkarim Mehdi" w:date="2024-10-02T16:15:00Z"/>
        </w:rPr>
      </w:pPr>
      <w:ins w:id="200" w:author="Abdelkarim Mehdi" w:date="2024-10-02T16:15:00Z">
        <w:r>
          <w:t xml:space="preserve">HODs, COO and CFO electronic </w:t>
        </w:r>
        <w:proofErr w:type="spellStart"/>
        <w:r>
          <w:t>paraph</w:t>
        </w:r>
        <w:proofErr w:type="spellEnd"/>
        <w:r>
          <w:t xml:space="preserve"> </w:t>
        </w:r>
        <w:proofErr w:type="gramStart"/>
        <w:r>
          <w:t>should be added</w:t>
        </w:r>
        <w:proofErr w:type="gramEnd"/>
        <w:r>
          <w:t xml:space="preserve"> automatically on the letter once approved by them.</w:t>
        </w:r>
      </w:ins>
    </w:p>
    <w:p w14:paraId="14A39F22" w14:textId="77777777" w:rsidR="00BE7875" w:rsidRDefault="00BE7875" w:rsidP="00BE7875">
      <w:pPr>
        <w:pStyle w:val="ListParagraph"/>
        <w:numPr>
          <w:ilvl w:val="0"/>
          <w:numId w:val="23"/>
        </w:numPr>
        <w:spacing w:after="160" w:line="259" w:lineRule="auto"/>
        <w:rPr>
          <w:ins w:id="201" w:author="Abdelkarim Mehdi" w:date="2024-10-02T16:15:00Z"/>
        </w:rPr>
      </w:pPr>
      <w:ins w:id="202" w:author="Abdelkarim Mehdi" w:date="2024-10-02T16:15:00Z">
        <w:r>
          <w:t>Approval Workflow should be dynamic and configurable as per the following examples:</w:t>
        </w:r>
      </w:ins>
    </w:p>
    <w:p w14:paraId="641C8F80" w14:textId="77777777" w:rsidR="00BE7875" w:rsidRDefault="00BE7875" w:rsidP="00BE7875">
      <w:pPr>
        <w:pStyle w:val="ListParagraph"/>
        <w:numPr>
          <w:ilvl w:val="1"/>
          <w:numId w:val="23"/>
        </w:numPr>
        <w:spacing w:after="160" w:line="259" w:lineRule="auto"/>
        <w:rPr>
          <w:ins w:id="203" w:author="Abdelkarim Mehdi" w:date="2024-10-02T16:15:00Z"/>
        </w:rPr>
      </w:pPr>
      <w:ins w:id="204" w:author="Abdelkarim Mehdi" w:date="2024-10-02T16:15:00Z">
        <w:r>
          <w:t>Letter Type is equal to “With Financial Figures”: Procurement Manager (If the letter is initiated from Procurement Team) &gt; Business Owner &gt; BO HOD &gt; COO &gt; Finance Controls Manager &gt; CFO &gt; CE Office Team for printing and singing.</w:t>
        </w:r>
      </w:ins>
    </w:p>
    <w:p w14:paraId="36BA0B86" w14:textId="77777777" w:rsidR="00BE7875" w:rsidRDefault="00BE7875" w:rsidP="00BE7875">
      <w:pPr>
        <w:pStyle w:val="ListParagraph"/>
        <w:numPr>
          <w:ilvl w:val="1"/>
          <w:numId w:val="23"/>
        </w:numPr>
        <w:spacing w:after="160" w:line="259" w:lineRule="auto"/>
        <w:rPr>
          <w:ins w:id="205" w:author="Abdelkarim Mehdi" w:date="2024-10-02T16:15:00Z"/>
        </w:rPr>
      </w:pPr>
      <w:ins w:id="206" w:author="Abdelkarim Mehdi" w:date="2024-10-02T16:15:00Z">
        <w:r>
          <w:t>Letter Type is equal to Rent/Without Financial Figures: Business Owner &gt; BO HOD &gt; COO &gt; CFO &gt; CE Office Team for printing and singing.</w:t>
        </w:r>
      </w:ins>
    </w:p>
    <w:p w14:paraId="1A58EE58" w14:textId="77777777" w:rsidR="00BE7875" w:rsidRDefault="00BE7875" w:rsidP="00BE7875">
      <w:pPr>
        <w:pStyle w:val="ListParagraph"/>
        <w:numPr>
          <w:ilvl w:val="0"/>
          <w:numId w:val="23"/>
        </w:numPr>
        <w:spacing w:after="160" w:line="259" w:lineRule="auto"/>
        <w:rPr>
          <w:ins w:id="207" w:author="Abdelkarim Mehdi" w:date="2024-10-02T16:15:00Z"/>
        </w:rPr>
      </w:pPr>
      <w:ins w:id="208" w:author="Abdelkarim Mehdi" w:date="2024-10-02T16:15:00Z">
        <w:r>
          <w:t>Each user in the Approval Phase can Approve/Reject the letter and put his comments on it.</w:t>
        </w:r>
      </w:ins>
    </w:p>
    <w:p w14:paraId="60BC7790" w14:textId="77777777" w:rsidR="00BE7875" w:rsidRDefault="00BE7875" w:rsidP="00BE7875">
      <w:pPr>
        <w:pStyle w:val="ListParagraph"/>
        <w:numPr>
          <w:ilvl w:val="0"/>
          <w:numId w:val="23"/>
        </w:numPr>
        <w:spacing w:after="160" w:line="259" w:lineRule="auto"/>
        <w:rPr>
          <w:ins w:id="209" w:author="Abdelkarim Mehdi" w:date="2024-10-02T16:15:00Z"/>
        </w:rPr>
      </w:pPr>
      <w:ins w:id="210" w:author="Abdelkarim Mehdi" w:date="2024-10-02T16:15:00Z">
        <w:r>
          <w:t xml:space="preserve">If the letter </w:t>
        </w:r>
        <w:proofErr w:type="gramStart"/>
        <w:r>
          <w:t>is rejected</w:t>
        </w:r>
        <w:proofErr w:type="gramEnd"/>
        <w:r>
          <w:t xml:space="preserve"> at any step, the Initiator and Business Owner should be notified by email/push notification having the needed details, and the letter should be routed again to the initiator in Draft Phase to recirculate it again with the required changes.</w:t>
        </w:r>
      </w:ins>
    </w:p>
    <w:p w14:paraId="3943C819" w14:textId="77777777" w:rsidR="00BE7875" w:rsidRDefault="00BE7875" w:rsidP="00BE7875">
      <w:pPr>
        <w:pStyle w:val="ListParagraph"/>
        <w:numPr>
          <w:ilvl w:val="0"/>
          <w:numId w:val="23"/>
        </w:numPr>
        <w:spacing w:after="160" w:line="259" w:lineRule="auto"/>
        <w:rPr>
          <w:ins w:id="211" w:author="Abdelkarim Mehdi" w:date="2024-10-02T16:15:00Z"/>
        </w:rPr>
      </w:pPr>
      <w:ins w:id="212" w:author="Abdelkarim Mehdi" w:date="2024-10-02T16:15:00Z">
        <w:r>
          <w:t>CE Office Team should have the ability to change the letter date if needed.</w:t>
        </w:r>
      </w:ins>
    </w:p>
    <w:p w14:paraId="7860396D" w14:textId="77777777" w:rsidR="00BE7875" w:rsidRDefault="00BE7875" w:rsidP="00BE7875">
      <w:pPr>
        <w:pStyle w:val="ListParagraph"/>
        <w:numPr>
          <w:ilvl w:val="0"/>
          <w:numId w:val="23"/>
        </w:numPr>
        <w:spacing w:after="160" w:line="259" w:lineRule="auto"/>
        <w:rPr>
          <w:ins w:id="213" w:author="Abdelkarim Mehdi" w:date="2024-10-02T16:15:00Z"/>
        </w:rPr>
      </w:pPr>
      <w:ins w:id="214" w:author="Abdelkarim Mehdi" w:date="2024-10-02T16:15:00Z">
        <w:r>
          <w:t>CE Office Team should view all letters that are being prepared in the Draft or Approval phases.</w:t>
        </w:r>
      </w:ins>
    </w:p>
    <w:p w14:paraId="1E87FC57" w14:textId="77777777" w:rsidR="00BE7875" w:rsidRDefault="00BE7875" w:rsidP="00BE7875">
      <w:pPr>
        <w:pStyle w:val="ListParagraph"/>
        <w:numPr>
          <w:ilvl w:val="0"/>
          <w:numId w:val="23"/>
        </w:numPr>
        <w:spacing w:after="160" w:line="259" w:lineRule="auto"/>
        <w:rPr>
          <w:ins w:id="215" w:author="Abdelkarim Mehdi" w:date="2024-10-02T16:15:00Z"/>
        </w:rPr>
      </w:pPr>
      <w:ins w:id="216" w:author="Abdelkarim Mehdi" w:date="2024-10-02T16:15:00Z">
        <w:r>
          <w:t>Letter can be set “On-hold” at any step of the process.</w:t>
        </w:r>
      </w:ins>
    </w:p>
    <w:p w14:paraId="61E86541" w14:textId="77777777" w:rsidR="00BE7875" w:rsidRDefault="00BE7875" w:rsidP="00BE7875">
      <w:pPr>
        <w:pStyle w:val="ListParagraph"/>
        <w:numPr>
          <w:ilvl w:val="0"/>
          <w:numId w:val="23"/>
        </w:numPr>
        <w:spacing w:after="160" w:line="259" w:lineRule="auto"/>
        <w:rPr>
          <w:ins w:id="217" w:author="Abdelkarim Mehdi" w:date="2024-10-02T16:15:00Z"/>
        </w:rPr>
      </w:pPr>
      <w:ins w:id="218" w:author="Abdelkarim Mehdi" w:date="2024-10-02T16:15:00Z">
        <w:r>
          <w:t xml:space="preserve">Letter </w:t>
        </w:r>
        <w:proofErr w:type="gramStart"/>
        <w:r>
          <w:t>can be cancelled</w:t>
        </w:r>
        <w:proofErr w:type="gramEnd"/>
        <w:r>
          <w:t xml:space="preserve"> at any step of the process.</w:t>
        </w:r>
      </w:ins>
    </w:p>
    <w:p w14:paraId="2B814BAD" w14:textId="77777777" w:rsidR="00BE7875" w:rsidRDefault="00BE7875" w:rsidP="00BE7875">
      <w:pPr>
        <w:pStyle w:val="ListParagraph"/>
        <w:numPr>
          <w:ilvl w:val="0"/>
          <w:numId w:val="23"/>
        </w:numPr>
        <w:spacing w:after="160" w:line="259" w:lineRule="auto"/>
        <w:rPr>
          <w:ins w:id="219" w:author="Abdelkarim Mehdi" w:date="2024-10-02T16:15:00Z"/>
        </w:rPr>
      </w:pPr>
      <w:ins w:id="220" w:author="Abdelkarim Mehdi" w:date="2024-10-02T16:15:00Z">
        <w:r>
          <w:t>After Signing the letter by the CEO, CE Office Team should be able to update the letter metadata as per the below in order to dispatch the letter to the needed users/groups:</w:t>
        </w:r>
      </w:ins>
    </w:p>
    <w:p w14:paraId="1A40F641" w14:textId="77777777" w:rsidR="00BE7875" w:rsidRDefault="00BE7875" w:rsidP="00BE7875">
      <w:pPr>
        <w:pStyle w:val="ListParagraph"/>
        <w:numPr>
          <w:ilvl w:val="1"/>
          <w:numId w:val="23"/>
        </w:numPr>
        <w:spacing w:after="160" w:line="259" w:lineRule="auto"/>
        <w:rPr>
          <w:ins w:id="221" w:author="Abdelkarim Mehdi" w:date="2024-10-02T16:15:00Z"/>
        </w:rPr>
      </w:pPr>
      <w:ins w:id="222" w:author="Abdelkarim Mehdi" w:date="2024-10-02T16:15:00Z">
        <w:r>
          <w:t>Date Sent To MoT (Date)</w:t>
        </w:r>
      </w:ins>
    </w:p>
    <w:p w14:paraId="4933DD40" w14:textId="77777777" w:rsidR="00BE7875" w:rsidRDefault="00BE7875" w:rsidP="00BE7875">
      <w:pPr>
        <w:pStyle w:val="ListParagraph"/>
        <w:numPr>
          <w:ilvl w:val="1"/>
          <w:numId w:val="23"/>
        </w:numPr>
        <w:spacing w:after="160" w:line="259" w:lineRule="auto"/>
        <w:rPr>
          <w:ins w:id="223" w:author="Abdelkarim Mehdi" w:date="2024-10-02T16:15:00Z"/>
        </w:rPr>
      </w:pPr>
      <w:ins w:id="224" w:author="Abdelkarim Mehdi" w:date="2024-10-02T16:15:00Z">
        <w:r>
          <w:t>Date Received by MoT (Date)</w:t>
        </w:r>
      </w:ins>
    </w:p>
    <w:p w14:paraId="65BBBE95" w14:textId="77777777" w:rsidR="00BE7875" w:rsidRDefault="00BE7875" w:rsidP="00BE7875">
      <w:pPr>
        <w:pStyle w:val="ListParagraph"/>
        <w:numPr>
          <w:ilvl w:val="1"/>
          <w:numId w:val="23"/>
        </w:numPr>
        <w:spacing w:after="160" w:line="259" w:lineRule="auto"/>
        <w:rPr>
          <w:ins w:id="225" w:author="Abdelkarim Mehdi" w:date="2024-10-02T16:15:00Z"/>
        </w:rPr>
      </w:pPr>
      <w:ins w:id="226" w:author="Abdelkarim Mehdi" w:date="2024-10-02T16:15:00Z">
        <w:r>
          <w:t>Main Owner (Drop Down List having all Departments)</w:t>
        </w:r>
      </w:ins>
    </w:p>
    <w:p w14:paraId="6E8B4E44" w14:textId="77777777" w:rsidR="00BE7875" w:rsidRDefault="00BE7875" w:rsidP="00BE7875">
      <w:pPr>
        <w:pStyle w:val="ListParagraph"/>
        <w:numPr>
          <w:ilvl w:val="1"/>
          <w:numId w:val="23"/>
        </w:numPr>
        <w:spacing w:after="160" w:line="259" w:lineRule="auto"/>
        <w:rPr>
          <w:ins w:id="227" w:author="Abdelkarim Mehdi" w:date="2024-10-02T16:15:00Z"/>
        </w:rPr>
      </w:pPr>
      <w:ins w:id="228" w:author="Abdelkarim Mehdi" w:date="2024-10-02T16:15:00Z">
        <w:r>
          <w:t>Dispatch (Multiple Drop Down Lists, each one is having all Departments)</w:t>
        </w:r>
      </w:ins>
    </w:p>
    <w:p w14:paraId="7146755F" w14:textId="77777777" w:rsidR="00BE7875" w:rsidRDefault="00BE7875" w:rsidP="00BE7875">
      <w:pPr>
        <w:pStyle w:val="ListParagraph"/>
        <w:numPr>
          <w:ilvl w:val="1"/>
          <w:numId w:val="23"/>
        </w:numPr>
        <w:spacing w:after="160" w:line="259" w:lineRule="auto"/>
        <w:rPr>
          <w:ins w:id="229" w:author="Abdelkarim Mehdi" w:date="2024-10-02T16:15:00Z"/>
        </w:rPr>
      </w:pPr>
      <w:ins w:id="230" w:author="Abdelkarim Mehdi" w:date="2024-10-02T16:15:00Z">
        <w:r>
          <w:t>Dispatch HR Users (Drop Down List)</w:t>
        </w:r>
      </w:ins>
    </w:p>
    <w:p w14:paraId="3711A24B" w14:textId="77777777" w:rsidR="00BE7875" w:rsidRDefault="00BE7875" w:rsidP="00BE7875">
      <w:pPr>
        <w:pStyle w:val="ListParagraph"/>
        <w:numPr>
          <w:ilvl w:val="1"/>
          <w:numId w:val="23"/>
        </w:numPr>
        <w:spacing w:after="160" w:line="259" w:lineRule="auto"/>
        <w:rPr>
          <w:ins w:id="231" w:author="Abdelkarim Mehdi" w:date="2024-10-02T16:15:00Z"/>
        </w:rPr>
      </w:pPr>
      <w:ins w:id="232" w:author="Abdelkarim Mehdi" w:date="2024-10-02T16:15:00Z">
        <w:r>
          <w:t>Dispatch CE Office Users (Drop Down List)</w:t>
        </w:r>
      </w:ins>
    </w:p>
    <w:p w14:paraId="3A8BD690" w14:textId="77777777" w:rsidR="00BE7875" w:rsidRDefault="00BE7875" w:rsidP="00BE7875">
      <w:pPr>
        <w:pStyle w:val="ListParagraph"/>
        <w:numPr>
          <w:ilvl w:val="1"/>
          <w:numId w:val="23"/>
        </w:numPr>
        <w:spacing w:after="160" w:line="259" w:lineRule="auto"/>
        <w:rPr>
          <w:ins w:id="233" w:author="Abdelkarim Mehdi" w:date="2024-10-02T16:15:00Z"/>
        </w:rPr>
      </w:pPr>
      <w:ins w:id="234" w:author="Abdelkarim Mehdi" w:date="2024-10-02T16:15:00Z">
        <w:r>
          <w:t>Dispatch Procurement Users (Drop Down List)</w:t>
        </w:r>
      </w:ins>
    </w:p>
    <w:p w14:paraId="21B31873" w14:textId="77777777" w:rsidR="00BE7875" w:rsidRDefault="00BE7875" w:rsidP="00BE7875">
      <w:pPr>
        <w:pStyle w:val="ListParagraph"/>
        <w:numPr>
          <w:ilvl w:val="1"/>
          <w:numId w:val="23"/>
        </w:numPr>
        <w:spacing w:after="160" w:line="259" w:lineRule="auto"/>
        <w:rPr>
          <w:ins w:id="235" w:author="Abdelkarim Mehdi" w:date="2024-10-02T16:15:00Z"/>
        </w:rPr>
      </w:pPr>
      <w:ins w:id="236" w:author="Abdelkarim Mehdi" w:date="2024-10-02T16:15:00Z">
        <w:r>
          <w:t>Dispatch Finance Users (Drop Down List)</w:t>
        </w:r>
      </w:ins>
    </w:p>
    <w:p w14:paraId="6EBDA7DA" w14:textId="77777777" w:rsidR="00BE7875" w:rsidRDefault="00BE7875" w:rsidP="00BE7875">
      <w:pPr>
        <w:pStyle w:val="ListParagraph"/>
        <w:numPr>
          <w:ilvl w:val="1"/>
          <w:numId w:val="23"/>
        </w:numPr>
        <w:spacing w:after="160" w:line="259" w:lineRule="auto"/>
        <w:rPr>
          <w:ins w:id="237" w:author="Abdelkarim Mehdi" w:date="2024-10-02T16:15:00Z"/>
        </w:rPr>
      </w:pPr>
      <w:ins w:id="238" w:author="Abdelkarim Mehdi" w:date="2024-10-02T16:15:00Z">
        <w:r>
          <w:t>Dispatch Legal Users (Drop Down List)</w:t>
        </w:r>
      </w:ins>
    </w:p>
    <w:p w14:paraId="7CDD393F" w14:textId="77777777" w:rsidR="00BE7875" w:rsidRDefault="00BE7875" w:rsidP="00BE7875">
      <w:pPr>
        <w:pStyle w:val="ListParagraph"/>
        <w:numPr>
          <w:ilvl w:val="1"/>
          <w:numId w:val="23"/>
        </w:numPr>
        <w:spacing w:after="160" w:line="259" w:lineRule="auto"/>
        <w:rPr>
          <w:ins w:id="239" w:author="Abdelkarim Mehdi" w:date="2024-10-02T16:15:00Z"/>
        </w:rPr>
      </w:pPr>
      <w:ins w:id="240" w:author="Abdelkarim Mehdi" w:date="2024-10-02T16:15:00Z">
        <w:r>
          <w:t>Dispatch Commercial Users (Drop Down List)</w:t>
        </w:r>
      </w:ins>
    </w:p>
    <w:p w14:paraId="4DEA2B2F" w14:textId="77777777" w:rsidR="00BE7875" w:rsidRDefault="00BE7875" w:rsidP="00BE7875">
      <w:pPr>
        <w:pStyle w:val="ListParagraph"/>
        <w:numPr>
          <w:ilvl w:val="1"/>
          <w:numId w:val="23"/>
        </w:numPr>
        <w:spacing w:after="160" w:line="259" w:lineRule="auto"/>
        <w:rPr>
          <w:ins w:id="241" w:author="Abdelkarim Mehdi" w:date="2024-10-02T16:15:00Z"/>
        </w:rPr>
      </w:pPr>
      <w:ins w:id="242" w:author="Abdelkarim Mehdi" w:date="2024-10-02T16:15:00Z">
        <w:r>
          <w:t>Dispatch Corporate Users (Drop Down List)</w:t>
        </w:r>
      </w:ins>
    </w:p>
    <w:p w14:paraId="2B87894F" w14:textId="77777777" w:rsidR="00BE7875" w:rsidRDefault="00BE7875" w:rsidP="00BE7875">
      <w:pPr>
        <w:pStyle w:val="ListParagraph"/>
        <w:numPr>
          <w:ilvl w:val="1"/>
          <w:numId w:val="23"/>
        </w:numPr>
        <w:spacing w:after="160" w:line="259" w:lineRule="auto"/>
        <w:rPr>
          <w:ins w:id="243" w:author="Abdelkarim Mehdi" w:date="2024-10-02T16:15:00Z"/>
        </w:rPr>
      </w:pPr>
      <w:ins w:id="244" w:author="Abdelkarim Mehdi" w:date="2024-10-02T16:15:00Z">
        <w:r>
          <w:t>Dispatch CC&amp;R Users (Drop Down List)</w:t>
        </w:r>
      </w:ins>
    </w:p>
    <w:p w14:paraId="09AB705F" w14:textId="77777777" w:rsidR="00BE7875" w:rsidRDefault="00BE7875" w:rsidP="00BE7875">
      <w:pPr>
        <w:pStyle w:val="ListParagraph"/>
        <w:numPr>
          <w:ilvl w:val="1"/>
          <w:numId w:val="23"/>
        </w:numPr>
        <w:spacing w:after="160" w:line="259" w:lineRule="auto"/>
        <w:rPr>
          <w:ins w:id="245" w:author="Abdelkarim Mehdi" w:date="2024-10-02T16:15:00Z"/>
        </w:rPr>
      </w:pPr>
      <w:ins w:id="246" w:author="Abdelkarim Mehdi" w:date="2024-10-02T16:15:00Z">
        <w:r>
          <w:t>Dispatch IT Users (Drop Down List)</w:t>
        </w:r>
      </w:ins>
    </w:p>
    <w:p w14:paraId="1102A9BB" w14:textId="77777777" w:rsidR="00BE7875" w:rsidRDefault="00BE7875" w:rsidP="00BE7875">
      <w:pPr>
        <w:pStyle w:val="ListParagraph"/>
        <w:numPr>
          <w:ilvl w:val="1"/>
          <w:numId w:val="23"/>
        </w:numPr>
        <w:spacing w:after="160" w:line="259" w:lineRule="auto"/>
        <w:rPr>
          <w:ins w:id="247" w:author="Abdelkarim Mehdi" w:date="2024-10-02T16:15:00Z"/>
        </w:rPr>
      </w:pPr>
      <w:ins w:id="248" w:author="Abdelkarim Mehdi" w:date="2024-10-02T16:15:00Z">
        <w:r>
          <w:t>Dispatch Operations Users (Drop Down List)</w:t>
        </w:r>
      </w:ins>
    </w:p>
    <w:p w14:paraId="2E362DC5" w14:textId="77777777" w:rsidR="00BE7875" w:rsidRDefault="00BE7875" w:rsidP="00BE7875">
      <w:pPr>
        <w:pStyle w:val="ListParagraph"/>
        <w:numPr>
          <w:ilvl w:val="1"/>
          <w:numId w:val="23"/>
        </w:numPr>
        <w:spacing w:after="160" w:line="259" w:lineRule="auto"/>
        <w:rPr>
          <w:ins w:id="249" w:author="Abdelkarim Mehdi" w:date="2024-10-02T16:15:00Z"/>
        </w:rPr>
      </w:pPr>
      <w:ins w:id="250" w:author="Abdelkarim Mehdi" w:date="2024-10-02T16:15:00Z">
        <w:r>
          <w:t>Dispatch Internal Audit Users (Drop Down List)</w:t>
        </w:r>
      </w:ins>
    </w:p>
    <w:p w14:paraId="6F86B94D" w14:textId="77777777" w:rsidR="00BE7875" w:rsidRDefault="00BE7875" w:rsidP="00BE7875">
      <w:pPr>
        <w:pStyle w:val="ListParagraph"/>
        <w:numPr>
          <w:ilvl w:val="0"/>
          <w:numId w:val="23"/>
        </w:numPr>
        <w:spacing w:after="160" w:line="259" w:lineRule="auto"/>
        <w:rPr>
          <w:ins w:id="251" w:author="Abdelkarim Mehdi" w:date="2024-10-02T16:15:00Z"/>
        </w:rPr>
      </w:pPr>
      <w:ins w:id="252" w:author="Abdelkarim Mehdi" w:date="2024-10-02T16:15:00Z">
        <w:r>
          <w:t>Each dispatched user can also dispatch the letter only to specific business owners within their own department.</w:t>
        </w:r>
      </w:ins>
    </w:p>
    <w:p w14:paraId="1E7FBDE7" w14:textId="77777777" w:rsidR="00BE7875" w:rsidRDefault="00BE7875" w:rsidP="00BE7875">
      <w:pPr>
        <w:pStyle w:val="ListParagraph"/>
        <w:numPr>
          <w:ilvl w:val="0"/>
          <w:numId w:val="23"/>
        </w:numPr>
        <w:spacing w:after="160" w:line="259" w:lineRule="auto"/>
        <w:rPr>
          <w:ins w:id="253" w:author="Abdelkarim Mehdi" w:date="2024-10-02T16:15:00Z"/>
        </w:rPr>
      </w:pPr>
      <w:ins w:id="254" w:author="Abdelkarim Mehdi" w:date="2024-10-02T16:15:00Z">
        <w:r>
          <w:t xml:space="preserve">Secure Watermarks </w:t>
        </w:r>
        <w:proofErr w:type="gramStart"/>
        <w:r>
          <w:t>are added</w:t>
        </w:r>
        <w:proofErr w:type="gramEnd"/>
        <w:r>
          <w:t xml:space="preserve"> automatically to the letters once dispatched.</w:t>
        </w:r>
      </w:ins>
    </w:p>
    <w:p w14:paraId="25A5155F" w14:textId="77777777" w:rsidR="00BE7875" w:rsidRDefault="00BE7875" w:rsidP="00BE7875">
      <w:pPr>
        <w:pStyle w:val="ListParagraph"/>
        <w:numPr>
          <w:ilvl w:val="0"/>
          <w:numId w:val="23"/>
        </w:numPr>
        <w:spacing w:after="160" w:line="259" w:lineRule="auto"/>
        <w:rPr>
          <w:ins w:id="255" w:author="Abdelkarim Mehdi" w:date="2024-10-02T16:15:00Z"/>
        </w:rPr>
      </w:pPr>
      <w:ins w:id="256" w:author="Abdelkarim Mehdi" w:date="2024-10-02T16:15:00Z">
        <w:r>
          <w:t>Each dispatched user will receive an alert as an email notification to his email and a push notification to his mobile app.</w:t>
        </w:r>
      </w:ins>
    </w:p>
    <w:p w14:paraId="493197CE" w14:textId="77777777" w:rsidR="00BE7875" w:rsidRDefault="00BE7875" w:rsidP="00BE7875">
      <w:pPr>
        <w:pStyle w:val="ListParagraph"/>
        <w:numPr>
          <w:ilvl w:val="0"/>
          <w:numId w:val="23"/>
        </w:numPr>
        <w:spacing w:after="160" w:line="259" w:lineRule="auto"/>
        <w:rPr>
          <w:ins w:id="257" w:author="Abdelkarim Mehdi" w:date="2024-10-02T16:15:00Z"/>
        </w:rPr>
      </w:pPr>
      <w:ins w:id="258" w:author="Abdelkarim Mehdi" w:date="2024-10-02T16:15:00Z">
        <w:r>
          <w:lastRenderedPageBreak/>
          <w:t>Department Assistants can link the letter to any other IN/OUT letters so that any user can view all the letters linked to each other from a single place.</w:t>
        </w:r>
      </w:ins>
    </w:p>
    <w:p w14:paraId="0E999FD1" w14:textId="77777777" w:rsidR="00BE7875" w:rsidRDefault="00BE7875" w:rsidP="00BE7875">
      <w:pPr>
        <w:pStyle w:val="ListParagraph"/>
        <w:numPr>
          <w:ilvl w:val="0"/>
          <w:numId w:val="23"/>
        </w:numPr>
        <w:spacing w:after="160" w:line="259" w:lineRule="auto"/>
        <w:rPr>
          <w:ins w:id="259" w:author="Abdelkarim Mehdi" w:date="2024-10-02T16:15:00Z"/>
        </w:rPr>
      </w:pPr>
      <w:ins w:id="260" w:author="Abdelkarim Mehdi" w:date="2024-10-02T16:15:00Z">
        <w:r>
          <w:t>CE Office Team can update the metadata for any letter at any time.</w:t>
        </w:r>
      </w:ins>
    </w:p>
    <w:p w14:paraId="3694D092" w14:textId="77777777" w:rsidR="00BE7875" w:rsidRDefault="00BE7875" w:rsidP="00BE7875">
      <w:pPr>
        <w:pStyle w:val="ListParagraph"/>
        <w:numPr>
          <w:ilvl w:val="0"/>
          <w:numId w:val="23"/>
        </w:numPr>
        <w:spacing w:after="160" w:line="259" w:lineRule="auto"/>
        <w:rPr>
          <w:ins w:id="261" w:author="Abdelkarim Mehdi" w:date="2024-10-02T16:15:00Z"/>
        </w:rPr>
      </w:pPr>
      <w:ins w:id="262" w:author="Abdelkarim Mehdi" w:date="2024-10-02T16:15:00Z">
        <w:r>
          <w:t>CE Office Department Team can update the access for any letter at any time.</w:t>
        </w:r>
      </w:ins>
    </w:p>
    <w:p w14:paraId="06123AFF" w14:textId="77777777" w:rsidR="00BE7875" w:rsidRDefault="00BE7875" w:rsidP="00BE7875">
      <w:pPr>
        <w:pStyle w:val="ListParagraph"/>
        <w:numPr>
          <w:ilvl w:val="0"/>
          <w:numId w:val="23"/>
        </w:numPr>
        <w:spacing w:after="160" w:line="259" w:lineRule="auto"/>
        <w:rPr>
          <w:ins w:id="263" w:author="Abdelkarim Mehdi" w:date="2024-10-02T16:15:00Z"/>
        </w:rPr>
      </w:pPr>
      <w:ins w:id="264" w:author="Abdelkarim Mehdi" w:date="2024-10-02T16:15:00Z">
        <w:r>
          <w:t>CE Office Team only can detach the Watermarks on the needed letter for business need.</w:t>
        </w:r>
      </w:ins>
    </w:p>
    <w:p w14:paraId="046E06D5" w14:textId="77777777" w:rsidR="00BE7875" w:rsidRDefault="00BE7875" w:rsidP="00BE7875">
      <w:pPr>
        <w:pStyle w:val="ListParagraph"/>
        <w:numPr>
          <w:ilvl w:val="0"/>
          <w:numId w:val="23"/>
        </w:numPr>
        <w:spacing w:after="160" w:line="259" w:lineRule="auto"/>
        <w:rPr>
          <w:ins w:id="265" w:author="Abdelkarim Mehdi" w:date="2024-10-02T16:15:00Z"/>
        </w:rPr>
      </w:pPr>
      <w:ins w:id="266" w:author="Abdelkarim Mehdi" w:date="2024-10-02T16:15:00Z">
        <w:r>
          <w:t>Procurement Manager can dispatch letters to his team members.</w:t>
        </w:r>
      </w:ins>
    </w:p>
    <w:p w14:paraId="0C08C3B8" w14:textId="77777777" w:rsidR="00BE7875" w:rsidRDefault="00BE7875" w:rsidP="00BE7875">
      <w:pPr>
        <w:pStyle w:val="ListParagraph"/>
        <w:numPr>
          <w:ilvl w:val="0"/>
          <w:numId w:val="23"/>
        </w:numPr>
        <w:spacing w:after="160" w:line="259" w:lineRule="auto"/>
        <w:rPr>
          <w:ins w:id="267" w:author="Abdelkarim Mehdi" w:date="2024-10-02T16:15:00Z"/>
        </w:rPr>
      </w:pPr>
      <w:ins w:id="268" w:author="Abdelkarim Mehdi" w:date="2024-10-02T16:15:00Z">
        <w:r>
          <w:t>Any update in the letter metadata should be sent to the dispatched users informing them about the change occurred by email/push notification.</w:t>
        </w:r>
      </w:ins>
    </w:p>
    <w:p w14:paraId="47490F02" w14:textId="77777777" w:rsidR="00BE7875" w:rsidRDefault="00BE7875" w:rsidP="00BE7875">
      <w:pPr>
        <w:pStyle w:val="ListParagraph"/>
        <w:numPr>
          <w:ilvl w:val="0"/>
          <w:numId w:val="23"/>
        </w:numPr>
        <w:spacing w:after="160" w:line="259" w:lineRule="auto"/>
        <w:rPr>
          <w:ins w:id="269" w:author="Abdelkarim Mehdi" w:date="2024-10-02T16:15:00Z"/>
        </w:rPr>
      </w:pPr>
      <w:ins w:id="270" w:author="Abdelkarim Mehdi" w:date="2024-10-02T16:15:00Z">
        <w:r>
          <w:t xml:space="preserve">A separate process searches on hourly basis for any letter where the needed watermarks </w:t>
        </w:r>
        <w:proofErr w:type="gramStart"/>
        <w:r>
          <w:t>are not currently attached</w:t>
        </w:r>
        <w:proofErr w:type="gramEnd"/>
        <w:r>
          <w:t>, then re-attach them accordingly and send a detailed report by email to the CE Office Department team.</w:t>
        </w:r>
      </w:ins>
    </w:p>
    <w:p w14:paraId="58D19D29" w14:textId="77777777" w:rsidR="00BE7875" w:rsidRDefault="00BE7875" w:rsidP="00BE7875">
      <w:pPr>
        <w:pStyle w:val="ListParagraph"/>
        <w:numPr>
          <w:ilvl w:val="0"/>
          <w:numId w:val="23"/>
        </w:numPr>
        <w:spacing w:after="160" w:line="259" w:lineRule="auto"/>
        <w:rPr>
          <w:ins w:id="271" w:author="Abdelkarim Mehdi" w:date="2024-10-02T16:15:00Z"/>
        </w:rPr>
      </w:pPr>
      <w:ins w:id="272" w:author="Abdelkarim Mehdi" w:date="2024-10-02T16:15:00Z">
        <w:r>
          <w:t>A separate process should run one time per month to get all the pending letters by department and send a report by email to each Department Owner in order to do the needed updates.</w:t>
        </w:r>
      </w:ins>
    </w:p>
    <w:p w14:paraId="7C871B23" w14:textId="77777777" w:rsidR="00BE7875" w:rsidRDefault="00BE7875" w:rsidP="00BE7875">
      <w:pPr>
        <w:pStyle w:val="ListParagraph"/>
        <w:numPr>
          <w:ilvl w:val="0"/>
          <w:numId w:val="23"/>
        </w:numPr>
        <w:spacing w:after="160" w:line="259" w:lineRule="auto"/>
        <w:rPr>
          <w:ins w:id="273" w:author="Abdelkarim Mehdi" w:date="2024-10-02T16:15:00Z"/>
        </w:rPr>
      </w:pPr>
      <w:ins w:id="274" w:author="Abdelkarim Mehdi" w:date="2024-10-02T16:15:00Z">
        <w:r>
          <w:t>A separate process should be running on daily basis to send a summary to all Letters initiators having the needed details related to their letters. (Ex: Reference Number, Subject, Pending at, Pending Since, Business Owner, etc...)</w:t>
        </w:r>
      </w:ins>
    </w:p>
    <w:p w14:paraId="66290779" w14:textId="77777777" w:rsidR="00BE7875" w:rsidRDefault="00BE7875" w:rsidP="00BE7875">
      <w:pPr>
        <w:pStyle w:val="ListParagraph"/>
        <w:numPr>
          <w:ilvl w:val="0"/>
          <w:numId w:val="23"/>
        </w:numPr>
        <w:spacing w:after="160" w:line="259" w:lineRule="auto"/>
        <w:rPr>
          <w:ins w:id="275" w:author="Abdelkarim Mehdi" w:date="2024-10-02T16:15:00Z"/>
        </w:rPr>
      </w:pPr>
      <w:ins w:id="276" w:author="Abdelkarim Mehdi" w:date="2024-10-02T16:15:00Z">
        <w:r>
          <w:t>A separate process should be running on daily basis to send a summary to all Letters Business Owners having the needed details related to their letters. (Ex: Reference Number, Subject, Pending at, Pending Since, Business Owner, etc...)</w:t>
        </w:r>
      </w:ins>
    </w:p>
    <w:p w14:paraId="4F108D3D" w14:textId="77777777" w:rsidR="00BE7875" w:rsidRPr="005E6ADF" w:rsidRDefault="00BE7875" w:rsidP="00BE7875">
      <w:pPr>
        <w:pStyle w:val="ListParagraph"/>
        <w:numPr>
          <w:ilvl w:val="0"/>
          <w:numId w:val="23"/>
        </w:numPr>
        <w:spacing w:after="160" w:line="259" w:lineRule="auto"/>
        <w:rPr>
          <w:ins w:id="277" w:author="Abdelkarim Mehdi" w:date="2024-10-02T16:15:00Z"/>
        </w:rPr>
      </w:pPr>
      <w:ins w:id="278" w:author="Abdelkarim Mehdi" w:date="2024-10-02T16:15:00Z">
        <w:r>
          <w:t>A separate process should be running on daily basis to send a reminder to all users that have Letters Pending at their level.</w:t>
        </w:r>
      </w:ins>
    </w:p>
    <w:p w14:paraId="490746A9" w14:textId="77777777" w:rsidR="00BE7875" w:rsidRDefault="00BE7875" w:rsidP="00BE7875">
      <w:pPr>
        <w:pStyle w:val="ListParagraph"/>
        <w:numPr>
          <w:ilvl w:val="0"/>
          <w:numId w:val="23"/>
        </w:numPr>
        <w:spacing w:after="160" w:line="259" w:lineRule="auto"/>
        <w:rPr>
          <w:ins w:id="279" w:author="Abdelkarim Mehdi" w:date="2024-10-02T16:15:00Z"/>
        </w:rPr>
      </w:pPr>
      <w:ins w:id="280" w:author="Abdelkarim Mehdi" w:date="2024-10-02T16:15:00Z">
        <w:r>
          <w:t>Admin should have the ability to generate Reports about the letters having all the needed details such as:</w:t>
        </w:r>
      </w:ins>
    </w:p>
    <w:p w14:paraId="372E91A5" w14:textId="77777777" w:rsidR="00BE7875" w:rsidRDefault="00BE7875" w:rsidP="00BE7875">
      <w:pPr>
        <w:pStyle w:val="ListParagraph"/>
        <w:numPr>
          <w:ilvl w:val="1"/>
          <w:numId w:val="23"/>
        </w:numPr>
        <w:spacing w:after="160" w:line="259" w:lineRule="auto"/>
        <w:rPr>
          <w:ins w:id="281" w:author="Abdelkarim Mehdi" w:date="2024-10-02T16:15:00Z"/>
        </w:rPr>
      </w:pPr>
      <w:ins w:id="282" w:author="Abdelkarim Mehdi" w:date="2024-10-02T16:15:00Z">
        <w:r>
          <w:t>Reference Number</w:t>
        </w:r>
      </w:ins>
    </w:p>
    <w:p w14:paraId="10962F07" w14:textId="77777777" w:rsidR="00BE7875" w:rsidRDefault="00BE7875" w:rsidP="00BE7875">
      <w:pPr>
        <w:pStyle w:val="ListParagraph"/>
        <w:numPr>
          <w:ilvl w:val="1"/>
          <w:numId w:val="23"/>
        </w:numPr>
        <w:spacing w:after="160" w:line="259" w:lineRule="auto"/>
        <w:rPr>
          <w:ins w:id="283" w:author="Abdelkarim Mehdi" w:date="2024-10-02T16:15:00Z"/>
        </w:rPr>
      </w:pPr>
      <w:ins w:id="284" w:author="Abdelkarim Mehdi" w:date="2024-10-02T16:15:00Z">
        <w:r>
          <w:t>Subject</w:t>
        </w:r>
      </w:ins>
    </w:p>
    <w:p w14:paraId="6C96C8FA" w14:textId="77777777" w:rsidR="00BE7875" w:rsidRDefault="00BE7875" w:rsidP="00BE7875">
      <w:pPr>
        <w:pStyle w:val="ListParagraph"/>
        <w:numPr>
          <w:ilvl w:val="1"/>
          <w:numId w:val="23"/>
        </w:numPr>
        <w:spacing w:after="160" w:line="259" w:lineRule="auto"/>
        <w:rPr>
          <w:ins w:id="285" w:author="Abdelkarim Mehdi" w:date="2024-10-02T16:15:00Z"/>
        </w:rPr>
      </w:pPr>
      <w:ins w:id="286" w:author="Abdelkarim Mehdi" w:date="2024-10-02T16:15:00Z">
        <w:r>
          <w:t>Description</w:t>
        </w:r>
      </w:ins>
    </w:p>
    <w:p w14:paraId="6FA909D1" w14:textId="77777777" w:rsidR="00BE7875" w:rsidRDefault="00BE7875" w:rsidP="00BE7875">
      <w:pPr>
        <w:pStyle w:val="ListParagraph"/>
        <w:numPr>
          <w:ilvl w:val="1"/>
          <w:numId w:val="23"/>
        </w:numPr>
        <w:spacing w:after="160" w:line="259" w:lineRule="auto"/>
        <w:rPr>
          <w:ins w:id="287" w:author="Abdelkarim Mehdi" w:date="2024-10-02T16:15:00Z"/>
        </w:rPr>
      </w:pPr>
      <w:ins w:id="288" w:author="Abdelkarim Mehdi" w:date="2024-10-02T16:15:00Z">
        <w:r>
          <w:t>Pending time at each step</w:t>
        </w:r>
      </w:ins>
    </w:p>
    <w:p w14:paraId="42EA7F73" w14:textId="77777777" w:rsidR="00BE7875" w:rsidRDefault="00BE7875" w:rsidP="00BE7875">
      <w:pPr>
        <w:pStyle w:val="ListParagraph"/>
        <w:numPr>
          <w:ilvl w:val="1"/>
          <w:numId w:val="23"/>
        </w:numPr>
        <w:spacing w:after="160" w:line="259" w:lineRule="auto"/>
        <w:rPr>
          <w:ins w:id="289" w:author="Abdelkarim Mehdi" w:date="2024-10-02T16:15:00Z"/>
        </w:rPr>
      </w:pPr>
      <w:ins w:id="290" w:author="Abdelkarim Mehdi" w:date="2024-10-02T16:15:00Z">
        <w:r>
          <w:t>Department</w:t>
        </w:r>
      </w:ins>
    </w:p>
    <w:p w14:paraId="3928479A" w14:textId="77777777" w:rsidR="00BE7875" w:rsidRDefault="00BE7875" w:rsidP="00BE7875">
      <w:pPr>
        <w:pStyle w:val="ListParagraph"/>
        <w:numPr>
          <w:ilvl w:val="1"/>
          <w:numId w:val="23"/>
        </w:numPr>
        <w:spacing w:after="160" w:line="259" w:lineRule="auto"/>
        <w:rPr>
          <w:ins w:id="291" w:author="Abdelkarim Mehdi" w:date="2024-10-02T16:15:00Z"/>
        </w:rPr>
      </w:pPr>
      <w:ins w:id="292" w:author="Abdelkarim Mehdi" w:date="2024-10-02T16:15:00Z">
        <w:r>
          <w:t>Letter Type</w:t>
        </w:r>
      </w:ins>
    </w:p>
    <w:p w14:paraId="594FBD34" w14:textId="77777777" w:rsidR="00BE7875" w:rsidRDefault="00BE7875" w:rsidP="00BE7875">
      <w:pPr>
        <w:pStyle w:val="ListParagraph"/>
        <w:numPr>
          <w:ilvl w:val="1"/>
          <w:numId w:val="23"/>
        </w:numPr>
        <w:spacing w:after="160" w:line="259" w:lineRule="auto"/>
        <w:rPr>
          <w:ins w:id="293" w:author="Abdelkarim Mehdi" w:date="2024-10-02T16:15:00Z"/>
        </w:rPr>
      </w:pPr>
      <w:ins w:id="294" w:author="Abdelkarim Mehdi" w:date="2024-10-02T16:15:00Z">
        <w:r>
          <w:t>Version history at each step</w:t>
        </w:r>
      </w:ins>
    </w:p>
    <w:p w14:paraId="631A610F" w14:textId="77777777" w:rsidR="00BE7875" w:rsidRDefault="00BE7875" w:rsidP="00BE7875">
      <w:pPr>
        <w:pStyle w:val="ListParagraph"/>
        <w:numPr>
          <w:ilvl w:val="1"/>
          <w:numId w:val="23"/>
        </w:numPr>
        <w:spacing w:after="160" w:line="259" w:lineRule="auto"/>
        <w:rPr>
          <w:ins w:id="295" w:author="Abdelkarim Mehdi" w:date="2024-10-02T16:15:00Z"/>
        </w:rPr>
      </w:pPr>
      <w:proofErr w:type="gramStart"/>
      <w:ins w:id="296" w:author="Abdelkarim Mehdi" w:date="2024-10-02T16:15:00Z">
        <w:r>
          <w:t>Etc..</w:t>
        </w:r>
        <w:proofErr w:type="gramEnd"/>
      </w:ins>
    </w:p>
    <w:p w14:paraId="060A6F3E" w14:textId="77777777" w:rsidR="00BE7875" w:rsidRPr="00D030E1" w:rsidRDefault="00BE7875" w:rsidP="00BE7875">
      <w:pPr>
        <w:pStyle w:val="ListParagraph"/>
        <w:numPr>
          <w:ilvl w:val="0"/>
          <w:numId w:val="23"/>
        </w:numPr>
        <w:spacing w:after="160" w:line="259" w:lineRule="auto"/>
        <w:rPr>
          <w:ins w:id="297" w:author="Abdelkarim Mehdi" w:date="2024-10-02T16:15:00Z"/>
        </w:rPr>
      </w:pPr>
      <w:ins w:id="298" w:author="Abdelkarim Mehdi" w:date="2024-10-02T16:15:00Z">
        <w:r>
          <w:t>Admin should have the ability to generate Dashboards to have generic overview about the process. (Ex: count of letters by Department, Month or Initiators, Average of pending time by group of users, Running letters, Rejected letters, Cancelled letters, etc…)</w:t>
        </w:r>
      </w:ins>
    </w:p>
    <w:p w14:paraId="595A5B7D" w14:textId="77777777" w:rsidR="00BE7875" w:rsidRPr="00D921F3" w:rsidRDefault="00BE7875" w:rsidP="00BE7875">
      <w:pPr>
        <w:pStyle w:val="Heading1"/>
        <w:rPr>
          <w:ins w:id="299" w:author="Abdelkarim Mehdi" w:date="2024-10-02T16:15:00Z"/>
        </w:rPr>
      </w:pPr>
      <w:ins w:id="300" w:author="Abdelkarim Mehdi" w:date="2024-10-02T16:15:00Z">
        <w:r>
          <w:t>Suppliers Contracts</w:t>
        </w:r>
      </w:ins>
    </w:p>
    <w:p w14:paraId="7A74AC90" w14:textId="77777777" w:rsidR="00BE7875" w:rsidRDefault="00BE7875" w:rsidP="00BE7875">
      <w:pPr>
        <w:pStyle w:val="ListParagraph"/>
        <w:numPr>
          <w:ilvl w:val="0"/>
          <w:numId w:val="24"/>
        </w:numPr>
        <w:spacing w:after="160" w:line="259" w:lineRule="auto"/>
        <w:rPr>
          <w:ins w:id="301" w:author="Abdelkarim Mehdi" w:date="2024-10-02T16:15:00Z"/>
        </w:rPr>
      </w:pPr>
      <w:ins w:id="302" w:author="Abdelkarim Mehdi" w:date="2024-10-02T16:15:00Z">
        <w:r>
          <w:t>Categories of supplier contracts should be dynamic and configurable, ex: Payables, Receivables, Rent, LG, etc... With ability to have multiple sub categories when needed.</w:t>
        </w:r>
      </w:ins>
    </w:p>
    <w:p w14:paraId="690D0E91" w14:textId="77777777" w:rsidR="00BE7875" w:rsidRDefault="00BE7875" w:rsidP="00BE7875">
      <w:pPr>
        <w:pStyle w:val="ListParagraph"/>
        <w:numPr>
          <w:ilvl w:val="0"/>
          <w:numId w:val="24"/>
        </w:numPr>
        <w:spacing w:after="160" w:line="259" w:lineRule="auto"/>
        <w:rPr>
          <w:ins w:id="303" w:author="Abdelkarim Mehdi" w:date="2024-10-02T16:15:00Z"/>
        </w:rPr>
      </w:pPr>
      <w:ins w:id="304" w:author="Abdelkarim Mehdi" w:date="2024-10-02T16:15:00Z">
        <w:r>
          <w:t>Each Category have specific metadata template with specific fields and customized access per field so that only specific users can view/edit some specific fields in the same template.</w:t>
        </w:r>
      </w:ins>
    </w:p>
    <w:p w14:paraId="34F4AD10" w14:textId="77777777" w:rsidR="00BE7875" w:rsidRDefault="00BE7875" w:rsidP="00BE7875">
      <w:pPr>
        <w:pStyle w:val="ListParagraph"/>
        <w:numPr>
          <w:ilvl w:val="0"/>
          <w:numId w:val="24"/>
        </w:numPr>
        <w:spacing w:after="160" w:line="259" w:lineRule="auto"/>
        <w:rPr>
          <w:ins w:id="305" w:author="Abdelkarim Mehdi" w:date="2024-10-02T16:15:00Z"/>
        </w:rPr>
      </w:pPr>
      <w:ins w:id="306" w:author="Abdelkarim Mehdi" w:date="2024-10-02T16:15:00Z">
        <w:r>
          <w:t xml:space="preserve">Finance Department Team scans the contract into </w:t>
        </w:r>
        <w:proofErr w:type="spellStart"/>
        <w:r>
          <w:t>Laserfiche</w:t>
        </w:r>
        <w:proofErr w:type="spellEnd"/>
        <w:r>
          <w:t xml:space="preserve"> and fill its related template metadata as per the below example: </w:t>
        </w:r>
      </w:ins>
    </w:p>
    <w:p w14:paraId="29A0173B" w14:textId="77777777" w:rsidR="00BE7875" w:rsidRPr="0065108B" w:rsidRDefault="00BE7875" w:rsidP="00BE7875">
      <w:pPr>
        <w:pStyle w:val="ListParagraph"/>
        <w:ind w:left="1440"/>
        <w:rPr>
          <w:ins w:id="307" w:author="Abdelkarim Mehdi" w:date="2024-10-02T16:15:00Z"/>
          <w:u w:val="single"/>
        </w:rPr>
      </w:pPr>
      <w:ins w:id="308" w:author="Abdelkarim Mehdi" w:date="2024-10-02T16:15:00Z">
        <w:r w:rsidRPr="0065108B">
          <w:rPr>
            <w:u w:val="single"/>
          </w:rPr>
          <w:t>Payables Template:</w:t>
        </w:r>
      </w:ins>
    </w:p>
    <w:p w14:paraId="7DA7F2CB" w14:textId="77777777" w:rsidR="00BE7875" w:rsidRDefault="00BE7875" w:rsidP="00BE7875">
      <w:pPr>
        <w:pStyle w:val="ListParagraph"/>
        <w:numPr>
          <w:ilvl w:val="1"/>
          <w:numId w:val="24"/>
        </w:numPr>
        <w:spacing w:after="160" w:line="259" w:lineRule="auto"/>
        <w:rPr>
          <w:ins w:id="309" w:author="Abdelkarim Mehdi" w:date="2024-10-02T16:15:00Z"/>
        </w:rPr>
      </w:pPr>
      <w:ins w:id="310" w:author="Abdelkarim Mehdi" w:date="2024-10-02T16:15:00Z">
        <w:r>
          <w:t>First Party Name (Text Field)</w:t>
        </w:r>
      </w:ins>
    </w:p>
    <w:p w14:paraId="2F1A5713" w14:textId="77777777" w:rsidR="00BE7875" w:rsidRDefault="00BE7875" w:rsidP="00BE7875">
      <w:pPr>
        <w:pStyle w:val="ListParagraph"/>
        <w:numPr>
          <w:ilvl w:val="1"/>
          <w:numId w:val="24"/>
        </w:numPr>
        <w:spacing w:after="160" w:line="259" w:lineRule="auto"/>
        <w:rPr>
          <w:ins w:id="311" w:author="Abdelkarim Mehdi" w:date="2024-10-02T16:15:00Z"/>
        </w:rPr>
      </w:pPr>
      <w:ins w:id="312" w:author="Abdelkarim Mehdi" w:date="2024-10-02T16:15:00Z">
        <w:r>
          <w:t>Second Party Name (Drop Down List)</w:t>
        </w:r>
      </w:ins>
    </w:p>
    <w:p w14:paraId="208B3B29" w14:textId="77777777" w:rsidR="00BE7875" w:rsidRDefault="00BE7875" w:rsidP="00BE7875">
      <w:pPr>
        <w:pStyle w:val="ListParagraph"/>
        <w:numPr>
          <w:ilvl w:val="1"/>
          <w:numId w:val="24"/>
        </w:numPr>
        <w:spacing w:after="160" w:line="259" w:lineRule="auto"/>
        <w:rPr>
          <w:ins w:id="313" w:author="Abdelkarim Mehdi" w:date="2024-10-02T16:15:00Z"/>
        </w:rPr>
      </w:pPr>
      <w:ins w:id="314" w:author="Abdelkarim Mehdi" w:date="2024-10-02T16:15:00Z">
        <w:r>
          <w:lastRenderedPageBreak/>
          <w:t>Third Party Name (Text Area)</w:t>
        </w:r>
      </w:ins>
    </w:p>
    <w:p w14:paraId="186963C5" w14:textId="77777777" w:rsidR="00BE7875" w:rsidRDefault="00BE7875" w:rsidP="00BE7875">
      <w:pPr>
        <w:pStyle w:val="ListParagraph"/>
        <w:numPr>
          <w:ilvl w:val="1"/>
          <w:numId w:val="24"/>
        </w:numPr>
        <w:spacing w:after="160" w:line="259" w:lineRule="auto"/>
        <w:rPr>
          <w:ins w:id="315" w:author="Abdelkarim Mehdi" w:date="2024-10-02T16:15:00Z"/>
        </w:rPr>
      </w:pPr>
      <w:ins w:id="316" w:author="Abdelkarim Mehdi" w:date="2024-10-02T16:15:00Z">
        <w:r>
          <w:t>TIN# (Text Field)</w:t>
        </w:r>
      </w:ins>
    </w:p>
    <w:p w14:paraId="1E25482C" w14:textId="77777777" w:rsidR="00BE7875" w:rsidRDefault="00BE7875" w:rsidP="00BE7875">
      <w:pPr>
        <w:pStyle w:val="ListParagraph"/>
        <w:numPr>
          <w:ilvl w:val="1"/>
          <w:numId w:val="24"/>
        </w:numPr>
        <w:spacing w:after="160" w:line="259" w:lineRule="auto"/>
        <w:rPr>
          <w:ins w:id="317" w:author="Abdelkarim Mehdi" w:date="2024-10-02T16:15:00Z"/>
        </w:rPr>
      </w:pPr>
      <w:ins w:id="318" w:author="Abdelkarim Mehdi" w:date="2024-10-02T16:15:00Z">
        <w:r>
          <w:t>Agreement Type (Drop Down List)</w:t>
        </w:r>
      </w:ins>
    </w:p>
    <w:p w14:paraId="174E7E07" w14:textId="77777777" w:rsidR="00BE7875" w:rsidRDefault="00BE7875" w:rsidP="00BE7875">
      <w:pPr>
        <w:pStyle w:val="ListParagraph"/>
        <w:numPr>
          <w:ilvl w:val="1"/>
          <w:numId w:val="24"/>
        </w:numPr>
        <w:spacing w:after="160" w:line="259" w:lineRule="auto"/>
        <w:rPr>
          <w:ins w:id="319" w:author="Abdelkarim Mehdi" w:date="2024-10-02T16:15:00Z"/>
        </w:rPr>
      </w:pPr>
      <w:ins w:id="320" w:author="Abdelkarim Mehdi" w:date="2024-10-02T16:15:00Z">
        <w:r>
          <w:t>Department (Drop Down List)</w:t>
        </w:r>
      </w:ins>
    </w:p>
    <w:p w14:paraId="3945954E" w14:textId="77777777" w:rsidR="00BE7875" w:rsidRDefault="00BE7875" w:rsidP="00BE7875">
      <w:pPr>
        <w:pStyle w:val="ListParagraph"/>
        <w:numPr>
          <w:ilvl w:val="1"/>
          <w:numId w:val="24"/>
        </w:numPr>
        <w:spacing w:after="160" w:line="259" w:lineRule="auto"/>
        <w:rPr>
          <w:ins w:id="321" w:author="Abdelkarim Mehdi" w:date="2024-10-02T16:15:00Z"/>
        </w:rPr>
      </w:pPr>
      <w:ins w:id="322" w:author="Abdelkarim Mehdi" w:date="2024-10-02T16:15:00Z">
        <w:r>
          <w:t>Description (Text Area)</w:t>
        </w:r>
      </w:ins>
    </w:p>
    <w:p w14:paraId="3D7DA51B" w14:textId="77777777" w:rsidR="00BE7875" w:rsidRDefault="00BE7875" w:rsidP="00BE7875">
      <w:pPr>
        <w:pStyle w:val="ListParagraph"/>
        <w:numPr>
          <w:ilvl w:val="1"/>
          <w:numId w:val="24"/>
        </w:numPr>
        <w:spacing w:after="160" w:line="259" w:lineRule="auto"/>
        <w:rPr>
          <w:ins w:id="323" w:author="Abdelkarim Mehdi" w:date="2024-10-02T16:15:00Z"/>
        </w:rPr>
      </w:pPr>
      <w:ins w:id="324" w:author="Abdelkarim Mehdi" w:date="2024-10-02T16:15:00Z">
        <w:r>
          <w:t>PO# (Multiple Text Field)</w:t>
        </w:r>
      </w:ins>
    </w:p>
    <w:p w14:paraId="1833D97F" w14:textId="77777777" w:rsidR="00BE7875" w:rsidRDefault="00BE7875" w:rsidP="00BE7875">
      <w:pPr>
        <w:pStyle w:val="ListParagraph"/>
        <w:numPr>
          <w:ilvl w:val="1"/>
          <w:numId w:val="24"/>
        </w:numPr>
        <w:spacing w:after="160" w:line="259" w:lineRule="auto"/>
        <w:rPr>
          <w:ins w:id="325" w:author="Abdelkarim Mehdi" w:date="2024-10-02T16:15:00Z"/>
        </w:rPr>
      </w:pPr>
      <w:ins w:id="326" w:author="Abdelkarim Mehdi" w:date="2024-10-02T16:15:00Z">
        <w:r>
          <w:t>Currency (Drop Down List)</w:t>
        </w:r>
      </w:ins>
    </w:p>
    <w:p w14:paraId="182BAB11" w14:textId="77777777" w:rsidR="00BE7875" w:rsidRDefault="00BE7875" w:rsidP="00BE7875">
      <w:pPr>
        <w:pStyle w:val="ListParagraph"/>
        <w:numPr>
          <w:ilvl w:val="1"/>
          <w:numId w:val="24"/>
        </w:numPr>
        <w:spacing w:after="160" w:line="259" w:lineRule="auto"/>
        <w:rPr>
          <w:ins w:id="327" w:author="Abdelkarim Mehdi" w:date="2024-10-02T16:15:00Z"/>
        </w:rPr>
      </w:pPr>
      <w:ins w:id="328" w:author="Abdelkarim Mehdi" w:date="2024-10-02T16:15:00Z">
        <w:r>
          <w:t>Contract Amount (Text Field)</w:t>
        </w:r>
      </w:ins>
    </w:p>
    <w:p w14:paraId="5E4E5B0E" w14:textId="77777777" w:rsidR="00BE7875" w:rsidRDefault="00BE7875" w:rsidP="00BE7875">
      <w:pPr>
        <w:pStyle w:val="ListParagraph"/>
        <w:numPr>
          <w:ilvl w:val="1"/>
          <w:numId w:val="24"/>
        </w:numPr>
        <w:spacing w:after="160" w:line="259" w:lineRule="auto"/>
        <w:rPr>
          <w:ins w:id="329" w:author="Abdelkarim Mehdi" w:date="2024-10-02T16:15:00Z"/>
        </w:rPr>
      </w:pPr>
      <w:ins w:id="330" w:author="Abdelkarim Mehdi" w:date="2024-10-02T16:15:00Z">
        <w:r>
          <w:t>VAT Amount (Text Field)</w:t>
        </w:r>
      </w:ins>
    </w:p>
    <w:p w14:paraId="7F08048B" w14:textId="77777777" w:rsidR="00BE7875" w:rsidRDefault="00BE7875" w:rsidP="00BE7875">
      <w:pPr>
        <w:pStyle w:val="ListParagraph"/>
        <w:numPr>
          <w:ilvl w:val="1"/>
          <w:numId w:val="24"/>
        </w:numPr>
        <w:spacing w:after="160" w:line="259" w:lineRule="auto"/>
        <w:rPr>
          <w:ins w:id="331" w:author="Abdelkarim Mehdi" w:date="2024-10-02T16:15:00Z"/>
        </w:rPr>
      </w:pPr>
      <w:ins w:id="332" w:author="Abdelkarim Mehdi" w:date="2024-10-02T16:15:00Z">
        <w:r>
          <w:t>Starting Date (Date)</w:t>
        </w:r>
      </w:ins>
    </w:p>
    <w:p w14:paraId="71A34E3E" w14:textId="77777777" w:rsidR="00BE7875" w:rsidRDefault="00BE7875" w:rsidP="00BE7875">
      <w:pPr>
        <w:pStyle w:val="ListParagraph"/>
        <w:numPr>
          <w:ilvl w:val="1"/>
          <w:numId w:val="24"/>
        </w:numPr>
        <w:spacing w:after="160" w:line="259" w:lineRule="auto"/>
        <w:rPr>
          <w:ins w:id="333" w:author="Abdelkarim Mehdi" w:date="2024-10-02T16:15:00Z"/>
        </w:rPr>
      </w:pPr>
      <w:ins w:id="334" w:author="Abdelkarim Mehdi" w:date="2024-10-02T16:15:00Z">
        <w:r>
          <w:t>Ending Date (Date)</w:t>
        </w:r>
      </w:ins>
    </w:p>
    <w:p w14:paraId="20FD8335" w14:textId="77777777" w:rsidR="00BE7875" w:rsidRDefault="00BE7875" w:rsidP="00BE7875">
      <w:pPr>
        <w:pStyle w:val="ListParagraph"/>
        <w:numPr>
          <w:ilvl w:val="1"/>
          <w:numId w:val="24"/>
        </w:numPr>
        <w:spacing w:after="160" w:line="259" w:lineRule="auto"/>
        <w:rPr>
          <w:ins w:id="335" w:author="Abdelkarim Mehdi" w:date="2024-10-02T16:15:00Z"/>
        </w:rPr>
      </w:pPr>
      <w:ins w:id="336" w:author="Abdelkarim Mehdi" w:date="2024-10-02T16:15:00Z">
        <w:r>
          <w:t>Signature Date (Date)</w:t>
        </w:r>
      </w:ins>
    </w:p>
    <w:p w14:paraId="389F4446" w14:textId="77777777" w:rsidR="00BE7875" w:rsidRDefault="00BE7875" w:rsidP="00BE7875">
      <w:pPr>
        <w:pStyle w:val="ListParagraph"/>
        <w:numPr>
          <w:ilvl w:val="1"/>
          <w:numId w:val="24"/>
        </w:numPr>
        <w:spacing w:after="160" w:line="259" w:lineRule="auto"/>
        <w:rPr>
          <w:ins w:id="337" w:author="Abdelkarim Mehdi" w:date="2024-10-02T16:15:00Z"/>
        </w:rPr>
      </w:pPr>
      <w:ins w:id="338" w:author="Abdelkarim Mehdi" w:date="2024-10-02T16:15:00Z">
        <w:r>
          <w:t>Automatically Renewed (Drop Down List)</w:t>
        </w:r>
      </w:ins>
    </w:p>
    <w:p w14:paraId="510AF7DD" w14:textId="77777777" w:rsidR="00BE7875" w:rsidRDefault="00BE7875" w:rsidP="00BE7875">
      <w:pPr>
        <w:pStyle w:val="ListParagraph"/>
        <w:numPr>
          <w:ilvl w:val="1"/>
          <w:numId w:val="24"/>
        </w:numPr>
        <w:spacing w:after="160" w:line="259" w:lineRule="auto"/>
        <w:rPr>
          <w:ins w:id="339" w:author="Abdelkarim Mehdi" w:date="2024-10-02T16:15:00Z"/>
        </w:rPr>
      </w:pPr>
      <w:ins w:id="340" w:author="Abdelkarim Mehdi" w:date="2024-10-02T16:15:00Z">
        <w:r>
          <w:t>Budget Type (Drop Down List)</w:t>
        </w:r>
      </w:ins>
    </w:p>
    <w:p w14:paraId="2CD3A93C" w14:textId="77777777" w:rsidR="00BE7875" w:rsidRDefault="00BE7875" w:rsidP="00BE7875">
      <w:pPr>
        <w:pStyle w:val="ListParagraph"/>
        <w:numPr>
          <w:ilvl w:val="1"/>
          <w:numId w:val="24"/>
        </w:numPr>
        <w:spacing w:after="160" w:line="259" w:lineRule="auto"/>
        <w:rPr>
          <w:ins w:id="341" w:author="Abdelkarim Mehdi" w:date="2024-10-02T16:15:00Z"/>
        </w:rPr>
      </w:pPr>
      <w:ins w:id="342" w:author="Abdelkarim Mehdi" w:date="2024-10-02T16:15:00Z">
        <w:r>
          <w:t>MIC2 Letter Reference Number (Multiple Text Field)</w:t>
        </w:r>
      </w:ins>
    </w:p>
    <w:p w14:paraId="4F10355E" w14:textId="77777777" w:rsidR="00BE7875" w:rsidRDefault="00BE7875" w:rsidP="00BE7875">
      <w:pPr>
        <w:pStyle w:val="ListParagraph"/>
        <w:numPr>
          <w:ilvl w:val="1"/>
          <w:numId w:val="24"/>
        </w:numPr>
        <w:spacing w:after="160" w:line="259" w:lineRule="auto"/>
        <w:rPr>
          <w:ins w:id="343" w:author="Abdelkarim Mehdi" w:date="2024-10-02T16:15:00Z"/>
        </w:rPr>
      </w:pPr>
      <w:ins w:id="344" w:author="Abdelkarim Mehdi" w:date="2024-10-02T16:15:00Z">
        <w:r>
          <w:t>MoT Letter Reference Number (Multiple Text Field)</w:t>
        </w:r>
      </w:ins>
    </w:p>
    <w:p w14:paraId="3BDC376F" w14:textId="77777777" w:rsidR="00BE7875" w:rsidRDefault="00BE7875" w:rsidP="00BE7875">
      <w:pPr>
        <w:pStyle w:val="ListParagraph"/>
        <w:numPr>
          <w:ilvl w:val="1"/>
          <w:numId w:val="24"/>
        </w:numPr>
        <w:spacing w:after="160" w:line="259" w:lineRule="auto"/>
        <w:rPr>
          <w:ins w:id="345" w:author="Abdelkarim Mehdi" w:date="2024-10-02T16:15:00Z"/>
        </w:rPr>
      </w:pPr>
      <w:ins w:id="346" w:author="Abdelkarim Mehdi" w:date="2024-10-02T16:15:00Z">
        <w:r>
          <w:t>Payment Terms (Text Area)</w:t>
        </w:r>
      </w:ins>
    </w:p>
    <w:p w14:paraId="0A476077" w14:textId="77777777" w:rsidR="00BE7875" w:rsidRDefault="00BE7875" w:rsidP="00BE7875">
      <w:pPr>
        <w:pStyle w:val="ListParagraph"/>
        <w:numPr>
          <w:ilvl w:val="1"/>
          <w:numId w:val="24"/>
        </w:numPr>
        <w:spacing w:after="160" w:line="259" w:lineRule="auto"/>
        <w:rPr>
          <w:ins w:id="347" w:author="Abdelkarim Mehdi" w:date="2024-10-02T16:15:00Z"/>
        </w:rPr>
      </w:pPr>
      <w:ins w:id="348" w:author="Abdelkarim Mehdi" w:date="2024-10-02T16:15:00Z">
        <w:r>
          <w:t>Termination Terms (Text Area)</w:t>
        </w:r>
      </w:ins>
    </w:p>
    <w:p w14:paraId="6F4C5F1D" w14:textId="77777777" w:rsidR="00BE7875" w:rsidRDefault="00BE7875" w:rsidP="00BE7875">
      <w:pPr>
        <w:pStyle w:val="ListParagraph"/>
        <w:numPr>
          <w:ilvl w:val="1"/>
          <w:numId w:val="24"/>
        </w:numPr>
        <w:spacing w:after="160" w:line="259" w:lineRule="auto"/>
        <w:rPr>
          <w:ins w:id="349" w:author="Abdelkarim Mehdi" w:date="2024-10-02T16:15:00Z"/>
        </w:rPr>
      </w:pPr>
      <w:ins w:id="350" w:author="Abdelkarim Mehdi" w:date="2024-10-02T16:15:00Z">
        <w:r>
          <w:t>Fiscal Stamp Amount (Text Field)</w:t>
        </w:r>
      </w:ins>
    </w:p>
    <w:p w14:paraId="5FE9C9FA" w14:textId="77777777" w:rsidR="00BE7875" w:rsidRDefault="00BE7875" w:rsidP="00BE7875">
      <w:pPr>
        <w:pStyle w:val="ListParagraph"/>
        <w:numPr>
          <w:ilvl w:val="1"/>
          <w:numId w:val="24"/>
        </w:numPr>
        <w:spacing w:after="160" w:line="259" w:lineRule="auto"/>
        <w:rPr>
          <w:ins w:id="351" w:author="Abdelkarim Mehdi" w:date="2024-10-02T16:15:00Z"/>
        </w:rPr>
      </w:pPr>
      <w:ins w:id="352" w:author="Abdelkarim Mehdi" w:date="2024-10-02T16:15:00Z">
        <w:r>
          <w:t>Status (Drop Down List)</w:t>
        </w:r>
      </w:ins>
    </w:p>
    <w:p w14:paraId="26F67222" w14:textId="77777777" w:rsidR="00BE7875" w:rsidRDefault="00BE7875" w:rsidP="00BE7875">
      <w:pPr>
        <w:pStyle w:val="ListParagraph"/>
        <w:numPr>
          <w:ilvl w:val="0"/>
          <w:numId w:val="24"/>
        </w:numPr>
        <w:spacing w:after="160" w:line="259" w:lineRule="auto"/>
        <w:rPr>
          <w:ins w:id="353" w:author="Abdelkarim Mehdi" w:date="2024-10-02T16:15:00Z"/>
        </w:rPr>
      </w:pPr>
      <w:ins w:id="354" w:author="Abdelkarim Mehdi" w:date="2024-10-02T16:15:00Z">
        <w:r>
          <w:t xml:space="preserve">An automated email notification </w:t>
        </w:r>
        <w:proofErr w:type="gramStart"/>
        <w:r>
          <w:t>should be sent</w:t>
        </w:r>
        <w:proofErr w:type="gramEnd"/>
        <w:r>
          <w:t xml:space="preserve"> on the contract creation to the needed users already configured by Finance Department team by adding the related Business Owner(s).</w:t>
        </w:r>
      </w:ins>
    </w:p>
    <w:p w14:paraId="578554EC" w14:textId="77777777" w:rsidR="00BE7875" w:rsidRDefault="00BE7875" w:rsidP="00BE7875">
      <w:pPr>
        <w:pStyle w:val="ListParagraph"/>
        <w:numPr>
          <w:ilvl w:val="0"/>
          <w:numId w:val="24"/>
        </w:numPr>
        <w:spacing w:after="160" w:line="259" w:lineRule="auto"/>
        <w:rPr>
          <w:ins w:id="355" w:author="Abdelkarim Mehdi" w:date="2024-10-02T16:15:00Z"/>
        </w:rPr>
      </w:pPr>
      <w:ins w:id="356" w:author="Abdelkarim Mehdi" w:date="2024-10-02T16:15:00Z">
        <w:r>
          <w:t xml:space="preserve">Every two weeks, an automated reminder </w:t>
        </w:r>
        <w:proofErr w:type="gramStart"/>
        <w:r>
          <w:t>should be sent</w:t>
        </w:r>
        <w:proofErr w:type="gramEnd"/>
        <w:r>
          <w:t xml:space="preserve"> by email to the preconfigured Business Owner(s) of all contracts that will be expire within 4 months.</w:t>
        </w:r>
      </w:ins>
    </w:p>
    <w:p w14:paraId="3117C205" w14:textId="77777777" w:rsidR="00BE7875" w:rsidRDefault="00BE7875" w:rsidP="00BE7875">
      <w:pPr>
        <w:pStyle w:val="ListParagraph"/>
        <w:numPr>
          <w:ilvl w:val="0"/>
          <w:numId w:val="24"/>
        </w:numPr>
        <w:spacing w:after="160" w:line="259" w:lineRule="auto"/>
        <w:rPr>
          <w:ins w:id="357" w:author="Abdelkarim Mehdi" w:date="2024-10-02T16:15:00Z"/>
        </w:rPr>
      </w:pPr>
      <w:ins w:id="358" w:author="Abdelkarim Mehdi" w:date="2024-10-02T16:15:00Z">
        <w:r>
          <w:t xml:space="preserve">A summarized report with all the needed details </w:t>
        </w:r>
        <w:proofErr w:type="gramStart"/>
        <w:r>
          <w:t>should be sent</w:t>
        </w:r>
        <w:proofErr w:type="gramEnd"/>
        <w:r>
          <w:t xml:space="preserve"> on monthly basis to the procurement team copying finance department team and having all contracts that will be expire within 4 months with the related details.</w:t>
        </w:r>
      </w:ins>
    </w:p>
    <w:p w14:paraId="777AFCF3" w14:textId="77777777" w:rsidR="00BE7875" w:rsidRDefault="00BE7875" w:rsidP="00BE7875">
      <w:pPr>
        <w:pStyle w:val="ListParagraph"/>
        <w:numPr>
          <w:ilvl w:val="0"/>
          <w:numId w:val="24"/>
        </w:numPr>
        <w:spacing w:after="160" w:line="259" w:lineRule="auto"/>
        <w:rPr>
          <w:ins w:id="359" w:author="Abdelkarim Mehdi" w:date="2024-10-02T16:15:00Z"/>
        </w:rPr>
      </w:pPr>
      <w:ins w:id="360" w:author="Abdelkarim Mehdi" w:date="2024-10-02T16:15:00Z">
        <w:r>
          <w:t xml:space="preserve">A summarized report </w:t>
        </w:r>
        <w:proofErr w:type="gramStart"/>
        <w:r>
          <w:t>should be sent</w:t>
        </w:r>
        <w:proofErr w:type="gramEnd"/>
        <w:r>
          <w:t xml:space="preserve"> every two weeks to the finance department team having the contracts that already expired on the system.</w:t>
        </w:r>
      </w:ins>
    </w:p>
    <w:p w14:paraId="4446ECE4" w14:textId="77777777" w:rsidR="00BE7875" w:rsidRDefault="00BE7875" w:rsidP="00BE7875">
      <w:pPr>
        <w:pStyle w:val="ListParagraph"/>
        <w:numPr>
          <w:ilvl w:val="0"/>
          <w:numId w:val="24"/>
        </w:numPr>
        <w:spacing w:after="160" w:line="259" w:lineRule="auto"/>
        <w:rPr>
          <w:ins w:id="361" w:author="Abdelkarim Mehdi" w:date="2024-10-02T16:15:00Z"/>
        </w:rPr>
      </w:pPr>
      <w:ins w:id="362" w:author="Abdelkarim Mehdi" w:date="2024-10-02T16:15:00Z">
        <w:r>
          <w:t xml:space="preserve">A summarized report having all the needed details for the </w:t>
        </w:r>
        <w:r w:rsidRPr="00D434D6">
          <w:rPr>
            <w:u w:val="single"/>
          </w:rPr>
          <w:t>active</w:t>
        </w:r>
        <w:r>
          <w:t xml:space="preserve"> contracts only </w:t>
        </w:r>
        <w:proofErr w:type="gramStart"/>
        <w:r>
          <w:t>should be sent</w:t>
        </w:r>
        <w:proofErr w:type="gramEnd"/>
        <w:r>
          <w:t xml:space="preserve"> to the Operation Department Team on monthly basis.</w:t>
        </w:r>
      </w:ins>
    </w:p>
    <w:p w14:paraId="6FFAAEFB" w14:textId="77777777" w:rsidR="00BE7875" w:rsidRPr="00D921F3" w:rsidRDefault="00BE7875" w:rsidP="00BE7875">
      <w:pPr>
        <w:pStyle w:val="ListParagraph"/>
        <w:numPr>
          <w:ilvl w:val="0"/>
          <w:numId w:val="24"/>
        </w:numPr>
        <w:spacing w:after="160" w:line="259" w:lineRule="auto"/>
        <w:rPr>
          <w:ins w:id="363" w:author="Abdelkarim Mehdi" w:date="2024-10-02T16:15:00Z"/>
        </w:rPr>
      </w:pPr>
      <w:ins w:id="364" w:author="Abdelkarim Mehdi" w:date="2024-10-02T16:15:00Z">
        <w:r>
          <w:t>Admin should have the ability to generate Reports &amp; Dashboards to have generic overview about the process.</w:t>
        </w:r>
      </w:ins>
    </w:p>
    <w:p w14:paraId="7F17D04F" w14:textId="77777777" w:rsidR="00BE7875" w:rsidRPr="00267B00" w:rsidRDefault="00BE7875" w:rsidP="00BE7875">
      <w:pPr>
        <w:rPr>
          <w:ins w:id="365" w:author="Abdelkarim Mehdi" w:date="2024-10-02T16:15:00Z"/>
        </w:rPr>
      </w:pPr>
      <w:ins w:id="366" w:author="Abdelkarim Mehdi" w:date="2024-10-02T16:15:00Z">
        <w:r>
          <w:t xml:space="preserve"> </w:t>
        </w:r>
      </w:ins>
    </w:p>
    <w:p w14:paraId="4F9F7417" w14:textId="77777777" w:rsidR="00BE7875" w:rsidRDefault="00BE7875" w:rsidP="00BE7875">
      <w:pPr>
        <w:pStyle w:val="Heading1"/>
        <w:rPr>
          <w:ins w:id="367" w:author="Abdelkarim Mehdi" w:date="2024-10-02T16:15:00Z"/>
        </w:rPr>
      </w:pPr>
      <w:ins w:id="368" w:author="Abdelkarim Mehdi" w:date="2024-10-02T16:15:00Z">
        <w:r w:rsidRPr="00573F03">
          <w:t>Customer Contract Approval Management</w:t>
        </w:r>
      </w:ins>
    </w:p>
    <w:p w14:paraId="333566E8" w14:textId="77777777" w:rsidR="00BE7875" w:rsidRDefault="00BE7875" w:rsidP="00BE7875">
      <w:pPr>
        <w:rPr>
          <w:ins w:id="369" w:author="Abdelkarim Mehdi" w:date="2024-10-02T16:15:00Z"/>
        </w:rPr>
      </w:pPr>
      <w:ins w:id="370" w:author="Abdelkarim Mehdi" w:date="2024-10-02T16:15:00Z">
        <w:r>
          <w:t xml:space="preserve">This process is to automate and monitor all steps in the </w:t>
        </w:r>
        <w:proofErr w:type="gramStart"/>
        <w:r>
          <w:t>customer contract approval cycle</w:t>
        </w:r>
        <w:proofErr w:type="gramEnd"/>
        <w:r>
          <w:t xml:space="preserve"> until it reaches the archive stage based on the following business flow:</w:t>
        </w:r>
      </w:ins>
    </w:p>
    <w:p w14:paraId="22B98FE0" w14:textId="77777777" w:rsidR="00BE7875" w:rsidRDefault="00BE7875" w:rsidP="00BE7875">
      <w:pPr>
        <w:pStyle w:val="ListParagraph"/>
        <w:numPr>
          <w:ilvl w:val="0"/>
          <w:numId w:val="25"/>
        </w:numPr>
        <w:spacing w:after="160" w:line="259" w:lineRule="auto"/>
        <w:rPr>
          <w:ins w:id="371" w:author="Abdelkarim Mehdi" w:date="2024-10-02T16:15:00Z"/>
        </w:rPr>
      </w:pPr>
      <w:ins w:id="372" w:author="Abdelkarim Mehdi" w:date="2024-10-02T16:15:00Z">
        <w:r>
          <w:t>Integrate with NGBSS to retrieve all customer contracts related to:</w:t>
        </w:r>
      </w:ins>
    </w:p>
    <w:p w14:paraId="43D143B1" w14:textId="77777777" w:rsidR="00BE7875" w:rsidRDefault="00BE7875" w:rsidP="00BE7875">
      <w:pPr>
        <w:pStyle w:val="ListParagraph"/>
        <w:numPr>
          <w:ilvl w:val="1"/>
          <w:numId w:val="26"/>
        </w:numPr>
        <w:spacing w:after="160" w:line="259" w:lineRule="auto"/>
        <w:rPr>
          <w:ins w:id="373" w:author="Abdelkarim Mehdi" w:date="2024-10-02T16:15:00Z"/>
        </w:rPr>
      </w:pPr>
      <w:ins w:id="374" w:author="Abdelkarim Mehdi" w:date="2024-10-02T16:15:00Z">
        <w:r>
          <w:t>New Line Creation</w:t>
        </w:r>
      </w:ins>
    </w:p>
    <w:p w14:paraId="4E1EA36F" w14:textId="77777777" w:rsidR="00BE7875" w:rsidRDefault="00BE7875" w:rsidP="00BE7875">
      <w:pPr>
        <w:pStyle w:val="ListParagraph"/>
        <w:numPr>
          <w:ilvl w:val="1"/>
          <w:numId w:val="26"/>
        </w:numPr>
        <w:spacing w:after="160" w:line="259" w:lineRule="auto"/>
        <w:rPr>
          <w:ins w:id="375" w:author="Abdelkarim Mehdi" w:date="2024-10-02T16:15:00Z"/>
        </w:rPr>
      </w:pPr>
      <w:ins w:id="376" w:author="Abdelkarim Mehdi" w:date="2024-10-02T16:15:00Z">
        <w:r>
          <w:t>Transfer of Ownership</w:t>
        </w:r>
      </w:ins>
    </w:p>
    <w:p w14:paraId="0870B3C4" w14:textId="77777777" w:rsidR="00BE7875" w:rsidRDefault="00BE7875" w:rsidP="00BE7875">
      <w:pPr>
        <w:ind w:left="1080"/>
        <w:rPr>
          <w:ins w:id="377" w:author="Abdelkarim Mehdi" w:date="2024-10-02T16:15:00Z"/>
        </w:rPr>
      </w:pPr>
      <w:ins w:id="378" w:author="Abdelkarim Mehdi" w:date="2024-10-02T16:15:00Z">
        <w:r>
          <w:t>Retrieved information should include:</w:t>
        </w:r>
      </w:ins>
    </w:p>
    <w:p w14:paraId="66AD22E5" w14:textId="77777777" w:rsidR="00BE7875" w:rsidRDefault="00BE7875" w:rsidP="00BE7875">
      <w:pPr>
        <w:pStyle w:val="ListParagraph"/>
        <w:numPr>
          <w:ilvl w:val="0"/>
          <w:numId w:val="28"/>
        </w:numPr>
        <w:spacing w:after="160" w:line="259" w:lineRule="auto"/>
        <w:rPr>
          <w:ins w:id="379" w:author="Abdelkarim Mehdi" w:date="2024-10-02T16:15:00Z"/>
        </w:rPr>
      </w:pPr>
      <w:ins w:id="380" w:author="Abdelkarim Mehdi" w:date="2024-10-02T16:15:00Z">
        <w:r>
          <w:lastRenderedPageBreak/>
          <w:t>Customer information</w:t>
        </w:r>
      </w:ins>
    </w:p>
    <w:p w14:paraId="1B2089FA" w14:textId="77777777" w:rsidR="00BE7875" w:rsidRDefault="00BE7875" w:rsidP="00BE7875">
      <w:pPr>
        <w:pStyle w:val="ListParagraph"/>
        <w:numPr>
          <w:ilvl w:val="0"/>
          <w:numId w:val="28"/>
        </w:numPr>
        <w:spacing w:after="160" w:line="259" w:lineRule="auto"/>
        <w:rPr>
          <w:ins w:id="381" w:author="Abdelkarim Mehdi" w:date="2024-10-02T16:15:00Z"/>
        </w:rPr>
      </w:pPr>
      <w:ins w:id="382" w:author="Abdelkarim Mehdi" w:date="2024-10-02T16:15:00Z">
        <w:r>
          <w:t>Customer ID Number</w:t>
        </w:r>
      </w:ins>
    </w:p>
    <w:p w14:paraId="4A5A0D0B" w14:textId="77777777" w:rsidR="00BE7875" w:rsidRDefault="00BE7875" w:rsidP="00BE7875">
      <w:pPr>
        <w:pStyle w:val="ListParagraph"/>
        <w:numPr>
          <w:ilvl w:val="0"/>
          <w:numId w:val="28"/>
        </w:numPr>
        <w:spacing w:after="160" w:line="259" w:lineRule="auto"/>
        <w:rPr>
          <w:ins w:id="383" w:author="Abdelkarim Mehdi" w:date="2024-10-02T16:15:00Z"/>
        </w:rPr>
      </w:pPr>
      <w:ins w:id="384" w:author="Abdelkarim Mehdi" w:date="2024-10-02T16:15:00Z">
        <w:r>
          <w:t>Customer ID Type</w:t>
        </w:r>
      </w:ins>
    </w:p>
    <w:p w14:paraId="7BB334EF" w14:textId="77777777" w:rsidR="00BE7875" w:rsidRDefault="00BE7875" w:rsidP="00BE7875">
      <w:pPr>
        <w:pStyle w:val="ListParagraph"/>
        <w:numPr>
          <w:ilvl w:val="0"/>
          <w:numId w:val="28"/>
        </w:numPr>
        <w:spacing w:after="160" w:line="259" w:lineRule="auto"/>
        <w:rPr>
          <w:ins w:id="385" w:author="Abdelkarim Mehdi" w:date="2024-10-02T16:15:00Z"/>
        </w:rPr>
      </w:pPr>
      <w:ins w:id="386" w:author="Abdelkarim Mehdi" w:date="2024-10-02T16:15:00Z">
        <w:r>
          <w:t>Transaction Date</w:t>
        </w:r>
      </w:ins>
    </w:p>
    <w:p w14:paraId="2502C224" w14:textId="77777777" w:rsidR="00BE7875" w:rsidRDefault="00BE7875" w:rsidP="00BE7875">
      <w:pPr>
        <w:pStyle w:val="ListParagraph"/>
        <w:numPr>
          <w:ilvl w:val="0"/>
          <w:numId w:val="28"/>
        </w:numPr>
        <w:spacing w:after="160" w:line="259" w:lineRule="auto"/>
        <w:rPr>
          <w:ins w:id="387" w:author="Abdelkarim Mehdi" w:date="2024-10-02T16:15:00Z"/>
        </w:rPr>
      </w:pPr>
      <w:ins w:id="388" w:author="Abdelkarim Mehdi" w:date="2024-10-02T16:15:00Z">
        <w:r>
          <w:t xml:space="preserve">Customer Picture </w:t>
        </w:r>
      </w:ins>
    </w:p>
    <w:p w14:paraId="75DEA8BB" w14:textId="77777777" w:rsidR="00BE7875" w:rsidRDefault="00BE7875" w:rsidP="00BE7875">
      <w:pPr>
        <w:pStyle w:val="ListParagraph"/>
        <w:numPr>
          <w:ilvl w:val="0"/>
          <w:numId w:val="28"/>
        </w:numPr>
        <w:spacing w:after="160" w:line="259" w:lineRule="auto"/>
        <w:rPr>
          <w:ins w:id="389" w:author="Abdelkarim Mehdi" w:date="2024-10-02T16:15:00Z"/>
        </w:rPr>
      </w:pPr>
      <w:ins w:id="390" w:author="Abdelkarim Mehdi" w:date="2024-10-02T16:15:00Z">
        <w:r>
          <w:t>Customer Scanned ID</w:t>
        </w:r>
      </w:ins>
    </w:p>
    <w:p w14:paraId="79FBFCF9" w14:textId="77777777" w:rsidR="00BE7875" w:rsidRDefault="00BE7875" w:rsidP="00BE7875">
      <w:pPr>
        <w:pStyle w:val="ListParagraph"/>
        <w:numPr>
          <w:ilvl w:val="0"/>
          <w:numId w:val="26"/>
        </w:numPr>
        <w:spacing w:after="160" w:line="259" w:lineRule="auto"/>
        <w:rPr>
          <w:ins w:id="391" w:author="Abdelkarim Mehdi" w:date="2024-10-02T16:15:00Z"/>
        </w:rPr>
      </w:pPr>
      <w:ins w:id="392" w:author="Abdelkarim Mehdi" w:date="2024-10-02T16:15:00Z">
        <w:r>
          <w:t>Approve customer contracts with automated review workflows based on channel:</w:t>
        </w:r>
      </w:ins>
    </w:p>
    <w:p w14:paraId="5324E427" w14:textId="77777777" w:rsidR="00BE7875" w:rsidRDefault="00BE7875" w:rsidP="00BE7875">
      <w:pPr>
        <w:pStyle w:val="ListParagraph"/>
        <w:numPr>
          <w:ilvl w:val="0"/>
          <w:numId w:val="27"/>
        </w:numPr>
        <w:spacing w:after="160" w:line="259" w:lineRule="auto"/>
        <w:rPr>
          <w:ins w:id="393" w:author="Abdelkarim Mehdi" w:date="2024-10-02T16:15:00Z"/>
        </w:rPr>
      </w:pPr>
      <w:ins w:id="394" w:author="Abdelkarim Mehdi" w:date="2024-10-02T16:15:00Z">
        <w:r>
          <w:t>TL Review</w:t>
        </w:r>
      </w:ins>
    </w:p>
    <w:p w14:paraId="49518435" w14:textId="77777777" w:rsidR="00BE7875" w:rsidRDefault="00BE7875" w:rsidP="00BE7875">
      <w:pPr>
        <w:pStyle w:val="ListParagraph"/>
        <w:numPr>
          <w:ilvl w:val="0"/>
          <w:numId w:val="27"/>
        </w:numPr>
        <w:spacing w:after="160" w:line="259" w:lineRule="auto"/>
        <w:rPr>
          <w:ins w:id="395" w:author="Abdelkarim Mehdi" w:date="2024-10-02T16:15:00Z"/>
        </w:rPr>
      </w:pPr>
      <w:ins w:id="396" w:author="Abdelkarim Mehdi" w:date="2024-10-02T16:15:00Z">
        <w:r>
          <w:t>Quality Review</w:t>
        </w:r>
      </w:ins>
    </w:p>
    <w:p w14:paraId="5749CF80" w14:textId="77777777" w:rsidR="00BE7875" w:rsidRDefault="00BE7875" w:rsidP="00BE7875">
      <w:pPr>
        <w:pStyle w:val="ListParagraph"/>
        <w:numPr>
          <w:ilvl w:val="0"/>
          <w:numId w:val="27"/>
        </w:numPr>
        <w:spacing w:after="160" w:line="259" w:lineRule="auto"/>
        <w:rPr>
          <w:ins w:id="397" w:author="Abdelkarim Mehdi" w:date="2024-10-02T16:15:00Z"/>
        </w:rPr>
      </w:pPr>
      <w:ins w:id="398" w:author="Abdelkarim Mehdi" w:date="2024-10-02T16:15:00Z">
        <w:r>
          <w:t>Documentation Review</w:t>
        </w:r>
      </w:ins>
    </w:p>
    <w:p w14:paraId="45AA5111" w14:textId="77777777" w:rsidR="00BE7875" w:rsidRDefault="00BE7875" w:rsidP="00BE7875">
      <w:pPr>
        <w:ind w:firstLine="360"/>
        <w:rPr>
          <w:ins w:id="399" w:author="Abdelkarim Mehdi" w:date="2024-10-02T16:15:00Z"/>
        </w:rPr>
      </w:pPr>
      <w:ins w:id="400" w:author="Abdelkarim Mehdi" w:date="2024-10-02T16:15:00Z">
        <w:r>
          <w:t>At all levels of approval, the review status should include:</w:t>
        </w:r>
      </w:ins>
    </w:p>
    <w:p w14:paraId="31F4E4C6" w14:textId="77777777" w:rsidR="00BE7875" w:rsidRDefault="00BE7875" w:rsidP="00BE7875">
      <w:pPr>
        <w:pStyle w:val="ListParagraph"/>
        <w:numPr>
          <w:ilvl w:val="0"/>
          <w:numId w:val="29"/>
        </w:numPr>
        <w:spacing w:after="160" w:line="259" w:lineRule="auto"/>
        <w:rPr>
          <w:ins w:id="401" w:author="Abdelkarim Mehdi" w:date="2024-10-02T16:15:00Z"/>
        </w:rPr>
      </w:pPr>
      <w:ins w:id="402" w:author="Abdelkarim Mehdi" w:date="2024-10-02T16:15:00Z">
        <w:r>
          <w:t>Approved</w:t>
        </w:r>
      </w:ins>
    </w:p>
    <w:p w14:paraId="1AF9537A" w14:textId="77777777" w:rsidR="00BE7875" w:rsidRDefault="00BE7875" w:rsidP="00BE7875">
      <w:pPr>
        <w:pStyle w:val="ListParagraph"/>
        <w:numPr>
          <w:ilvl w:val="0"/>
          <w:numId w:val="29"/>
        </w:numPr>
        <w:spacing w:after="160" w:line="259" w:lineRule="auto"/>
        <w:rPr>
          <w:ins w:id="403" w:author="Abdelkarim Mehdi" w:date="2024-10-02T16:15:00Z"/>
        </w:rPr>
      </w:pPr>
      <w:ins w:id="404" w:author="Abdelkarim Mehdi" w:date="2024-10-02T16:15:00Z">
        <w:r>
          <w:t>Rejected with following reasons:</w:t>
        </w:r>
      </w:ins>
    </w:p>
    <w:p w14:paraId="6A043719" w14:textId="77777777" w:rsidR="00BE7875" w:rsidRDefault="00BE7875" w:rsidP="00BE7875">
      <w:pPr>
        <w:pStyle w:val="ListParagraph"/>
        <w:numPr>
          <w:ilvl w:val="1"/>
          <w:numId w:val="29"/>
        </w:numPr>
        <w:spacing w:after="160" w:line="259" w:lineRule="auto"/>
        <w:rPr>
          <w:ins w:id="405" w:author="Abdelkarim Mehdi" w:date="2024-10-02T16:15:00Z"/>
        </w:rPr>
      </w:pPr>
      <w:ins w:id="406" w:author="Abdelkarim Mehdi" w:date="2024-10-02T16:15:00Z">
        <w:r>
          <w:t>Unclear contract</w:t>
        </w:r>
      </w:ins>
    </w:p>
    <w:p w14:paraId="3EC2BABC" w14:textId="77777777" w:rsidR="00BE7875" w:rsidRDefault="00BE7875" w:rsidP="00BE7875">
      <w:pPr>
        <w:pStyle w:val="ListParagraph"/>
        <w:numPr>
          <w:ilvl w:val="1"/>
          <w:numId w:val="29"/>
        </w:numPr>
        <w:spacing w:after="160" w:line="259" w:lineRule="auto"/>
        <w:rPr>
          <w:ins w:id="407" w:author="Abdelkarim Mehdi" w:date="2024-10-02T16:15:00Z"/>
        </w:rPr>
      </w:pPr>
      <w:ins w:id="408" w:author="Abdelkarim Mehdi" w:date="2024-10-02T16:15:00Z">
        <w:r>
          <w:t>Missing customer signature</w:t>
        </w:r>
      </w:ins>
    </w:p>
    <w:p w14:paraId="4F82936A" w14:textId="77777777" w:rsidR="00BE7875" w:rsidRDefault="00BE7875" w:rsidP="00BE7875">
      <w:pPr>
        <w:pStyle w:val="ListParagraph"/>
        <w:numPr>
          <w:ilvl w:val="1"/>
          <w:numId w:val="29"/>
        </w:numPr>
        <w:spacing w:after="160" w:line="259" w:lineRule="auto"/>
        <w:rPr>
          <w:ins w:id="409" w:author="Abdelkarim Mehdi" w:date="2024-10-02T16:15:00Z"/>
        </w:rPr>
      </w:pPr>
      <w:ins w:id="410" w:author="Abdelkarim Mehdi" w:date="2024-10-02T16:15:00Z">
        <w:r>
          <w:t>Missing dealer stamp</w:t>
        </w:r>
      </w:ins>
    </w:p>
    <w:p w14:paraId="5F5E3088" w14:textId="77777777" w:rsidR="00BE7875" w:rsidRDefault="00BE7875" w:rsidP="00BE7875">
      <w:pPr>
        <w:pStyle w:val="ListParagraph"/>
        <w:numPr>
          <w:ilvl w:val="1"/>
          <w:numId w:val="29"/>
        </w:numPr>
        <w:spacing w:after="160" w:line="259" w:lineRule="auto"/>
        <w:rPr>
          <w:ins w:id="411" w:author="Abdelkarim Mehdi" w:date="2024-10-02T16:15:00Z"/>
        </w:rPr>
      </w:pPr>
      <w:ins w:id="412" w:author="Abdelkarim Mehdi" w:date="2024-10-02T16:15:00Z">
        <w:r>
          <w:t xml:space="preserve">Invalid customer ID type </w:t>
        </w:r>
      </w:ins>
    </w:p>
    <w:p w14:paraId="3B78C83E" w14:textId="77777777" w:rsidR="00BE7875" w:rsidRDefault="00BE7875" w:rsidP="00BE7875">
      <w:pPr>
        <w:pStyle w:val="ListParagraph"/>
        <w:numPr>
          <w:ilvl w:val="1"/>
          <w:numId w:val="29"/>
        </w:numPr>
        <w:spacing w:after="160" w:line="259" w:lineRule="auto"/>
        <w:rPr>
          <w:ins w:id="413" w:author="Abdelkarim Mehdi" w:date="2024-10-02T16:15:00Z"/>
        </w:rPr>
      </w:pPr>
      <w:ins w:id="414" w:author="Abdelkarim Mehdi" w:date="2024-10-02T16:15:00Z">
        <w:r>
          <w:t>Unclear ID (attached or uploaded)</w:t>
        </w:r>
      </w:ins>
    </w:p>
    <w:p w14:paraId="23A6CF83" w14:textId="77777777" w:rsidR="00BE7875" w:rsidRDefault="00BE7875" w:rsidP="00BE7875">
      <w:pPr>
        <w:pStyle w:val="ListParagraph"/>
        <w:numPr>
          <w:ilvl w:val="1"/>
          <w:numId w:val="29"/>
        </w:numPr>
        <w:spacing w:after="160" w:line="259" w:lineRule="auto"/>
        <w:rPr>
          <w:ins w:id="415" w:author="Abdelkarim Mehdi" w:date="2024-10-02T16:15:00Z"/>
        </w:rPr>
      </w:pPr>
      <w:ins w:id="416" w:author="Abdelkarim Mehdi" w:date="2024-10-02T16:15:00Z">
        <w:r>
          <w:t>One side ID (attached or uploaded)</w:t>
        </w:r>
      </w:ins>
    </w:p>
    <w:p w14:paraId="51739806" w14:textId="77777777" w:rsidR="00BE7875" w:rsidRDefault="00BE7875" w:rsidP="00BE7875">
      <w:pPr>
        <w:pStyle w:val="ListParagraph"/>
        <w:numPr>
          <w:ilvl w:val="1"/>
          <w:numId w:val="29"/>
        </w:numPr>
        <w:spacing w:after="160" w:line="259" w:lineRule="auto"/>
        <w:rPr>
          <w:ins w:id="417" w:author="Abdelkarim Mehdi" w:date="2024-10-02T16:15:00Z"/>
        </w:rPr>
      </w:pPr>
      <w:ins w:id="418" w:author="Abdelkarim Mehdi" w:date="2024-10-02T16:15:00Z">
        <w:r>
          <w:t>Wrong or fake customer data records</w:t>
        </w:r>
      </w:ins>
    </w:p>
    <w:p w14:paraId="5A9C0A4D" w14:textId="77777777" w:rsidR="00BE7875" w:rsidRDefault="00BE7875" w:rsidP="00BE7875">
      <w:pPr>
        <w:pStyle w:val="ListParagraph"/>
        <w:numPr>
          <w:ilvl w:val="1"/>
          <w:numId w:val="29"/>
        </w:numPr>
        <w:spacing w:after="160" w:line="259" w:lineRule="auto"/>
        <w:rPr>
          <w:ins w:id="419" w:author="Abdelkarim Mehdi" w:date="2024-10-02T16:15:00Z"/>
        </w:rPr>
      </w:pPr>
      <w:ins w:id="420" w:author="Abdelkarim Mehdi" w:date="2024-10-02T16:15:00Z">
        <w:r>
          <w:t>Unclear customer photo uploaded</w:t>
        </w:r>
      </w:ins>
    </w:p>
    <w:p w14:paraId="2F4409EF" w14:textId="77777777" w:rsidR="00BE7875" w:rsidRDefault="00BE7875" w:rsidP="00BE7875">
      <w:pPr>
        <w:pStyle w:val="ListParagraph"/>
        <w:numPr>
          <w:ilvl w:val="0"/>
          <w:numId w:val="29"/>
        </w:numPr>
        <w:spacing w:after="160" w:line="259" w:lineRule="auto"/>
        <w:rPr>
          <w:ins w:id="421" w:author="Abdelkarim Mehdi" w:date="2024-10-02T16:15:00Z"/>
        </w:rPr>
      </w:pPr>
      <w:ins w:id="422" w:author="Abdelkarim Mehdi" w:date="2024-10-02T16:15:00Z">
        <w:r>
          <w:t>Date of review per level</w:t>
        </w:r>
      </w:ins>
    </w:p>
    <w:p w14:paraId="603DE71F" w14:textId="77777777" w:rsidR="00BE7875" w:rsidRDefault="00BE7875" w:rsidP="00BE7875">
      <w:pPr>
        <w:pStyle w:val="ListParagraph"/>
        <w:rPr>
          <w:ins w:id="423" w:author="Abdelkarim Mehdi" w:date="2024-10-02T16:15:00Z"/>
        </w:rPr>
      </w:pPr>
    </w:p>
    <w:p w14:paraId="41D86D2C" w14:textId="77777777" w:rsidR="00BE7875" w:rsidRDefault="00BE7875" w:rsidP="00BE7875">
      <w:pPr>
        <w:ind w:firstLine="360"/>
        <w:rPr>
          <w:ins w:id="424" w:author="Abdelkarim Mehdi" w:date="2024-10-02T16:15:00Z"/>
        </w:rPr>
      </w:pPr>
      <w:ins w:id="425" w:author="Abdelkarim Mehdi" w:date="2024-10-02T16:15:00Z">
        <w:r>
          <w:t>Workflow should be as follow:</w:t>
        </w:r>
      </w:ins>
    </w:p>
    <w:p w14:paraId="26E113D1" w14:textId="77777777" w:rsidR="00BE7875" w:rsidRDefault="00BE7875" w:rsidP="00BE7875">
      <w:pPr>
        <w:pStyle w:val="ListParagraph"/>
        <w:numPr>
          <w:ilvl w:val="0"/>
          <w:numId w:val="29"/>
        </w:numPr>
        <w:spacing w:after="160" w:line="259" w:lineRule="auto"/>
        <w:rPr>
          <w:ins w:id="426" w:author="Abdelkarim Mehdi" w:date="2024-10-02T16:15:00Z"/>
        </w:rPr>
      </w:pPr>
      <w:ins w:id="427" w:author="Abdelkarim Mehdi" w:date="2024-10-02T16:15:00Z">
        <w:r>
          <w:t>Service Center:</w:t>
        </w:r>
      </w:ins>
    </w:p>
    <w:p w14:paraId="23C202CF" w14:textId="77777777" w:rsidR="00BE7875" w:rsidRDefault="00BE7875" w:rsidP="00BE7875">
      <w:pPr>
        <w:pStyle w:val="ListParagraph"/>
        <w:numPr>
          <w:ilvl w:val="1"/>
          <w:numId w:val="29"/>
        </w:numPr>
        <w:spacing w:after="160" w:line="259" w:lineRule="auto"/>
        <w:rPr>
          <w:ins w:id="428" w:author="Abdelkarim Mehdi" w:date="2024-10-02T16:15:00Z"/>
        </w:rPr>
      </w:pPr>
      <w:ins w:id="429" w:author="Abdelkarim Mehdi" w:date="2024-10-02T16:15:00Z">
        <w:r>
          <w:t>TL approval</w:t>
        </w:r>
      </w:ins>
    </w:p>
    <w:p w14:paraId="64F2766B" w14:textId="77777777" w:rsidR="00BE7875" w:rsidRDefault="00BE7875" w:rsidP="00BE7875">
      <w:pPr>
        <w:pStyle w:val="ListParagraph"/>
        <w:numPr>
          <w:ilvl w:val="1"/>
          <w:numId w:val="29"/>
        </w:numPr>
        <w:spacing w:after="160" w:line="259" w:lineRule="auto"/>
        <w:rPr>
          <w:ins w:id="430" w:author="Abdelkarim Mehdi" w:date="2024-10-02T16:15:00Z"/>
        </w:rPr>
      </w:pPr>
      <w:ins w:id="431" w:author="Abdelkarim Mehdi" w:date="2024-10-02T16:15:00Z">
        <w:r>
          <w:t>Quality approval</w:t>
        </w:r>
      </w:ins>
    </w:p>
    <w:p w14:paraId="44B5E20E" w14:textId="77777777" w:rsidR="00BE7875" w:rsidRDefault="00BE7875" w:rsidP="00BE7875">
      <w:pPr>
        <w:pStyle w:val="ListParagraph"/>
        <w:numPr>
          <w:ilvl w:val="1"/>
          <w:numId w:val="29"/>
        </w:numPr>
        <w:spacing w:after="160" w:line="259" w:lineRule="auto"/>
        <w:rPr>
          <w:ins w:id="432" w:author="Abdelkarim Mehdi" w:date="2024-10-02T16:15:00Z"/>
        </w:rPr>
      </w:pPr>
      <w:ins w:id="433" w:author="Abdelkarim Mehdi" w:date="2024-10-02T16:15:00Z">
        <w:r>
          <w:t>Documentation approval</w:t>
        </w:r>
      </w:ins>
    </w:p>
    <w:p w14:paraId="10ADFE3E" w14:textId="77777777" w:rsidR="00BE7875" w:rsidRDefault="00BE7875" w:rsidP="00BE7875">
      <w:pPr>
        <w:pStyle w:val="ListParagraph"/>
        <w:numPr>
          <w:ilvl w:val="1"/>
          <w:numId w:val="29"/>
        </w:numPr>
        <w:spacing w:after="160" w:line="259" w:lineRule="auto"/>
        <w:rPr>
          <w:ins w:id="434" w:author="Abdelkarim Mehdi" w:date="2024-10-02T16:15:00Z"/>
        </w:rPr>
      </w:pPr>
      <w:ins w:id="435" w:author="Abdelkarim Mehdi" w:date="2024-10-02T16:15:00Z">
        <w:r>
          <w:t xml:space="preserve">Scanning level </w:t>
        </w:r>
      </w:ins>
    </w:p>
    <w:p w14:paraId="7DFF4B1D" w14:textId="77777777" w:rsidR="00BE7875" w:rsidRDefault="00BE7875" w:rsidP="00BE7875">
      <w:pPr>
        <w:pStyle w:val="ListParagraph"/>
        <w:numPr>
          <w:ilvl w:val="0"/>
          <w:numId w:val="29"/>
        </w:numPr>
        <w:spacing w:after="160" w:line="259" w:lineRule="auto"/>
        <w:rPr>
          <w:ins w:id="436" w:author="Abdelkarim Mehdi" w:date="2024-10-02T16:15:00Z"/>
        </w:rPr>
      </w:pPr>
      <w:ins w:id="437" w:author="Abdelkarim Mehdi" w:date="2024-10-02T16:15:00Z">
        <w:r>
          <w:t>Remote Service Center:</w:t>
        </w:r>
      </w:ins>
    </w:p>
    <w:p w14:paraId="45F19963" w14:textId="77777777" w:rsidR="00BE7875" w:rsidRDefault="00BE7875" w:rsidP="00BE7875">
      <w:pPr>
        <w:pStyle w:val="ListParagraph"/>
        <w:numPr>
          <w:ilvl w:val="1"/>
          <w:numId w:val="29"/>
        </w:numPr>
        <w:spacing w:after="160" w:line="259" w:lineRule="auto"/>
        <w:rPr>
          <w:ins w:id="438" w:author="Abdelkarim Mehdi" w:date="2024-10-02T16:15:00Z"/>
        </w:rPr>
      </w:pPr>
      <w:ins w:id="439" w:author="Abdelkarim Mehdi" w:date="2024-10-02T16:15:00Z">
        <w:r>
          <w:t>TL approval</w:t>
        </w:r>
      </w:ins>
    </w:p>
    <w:p w14:paraId="60963C8F" w14:textId="77777777" w:rsidR="00BE7875" w:rsidRDefault="00BE7875" w:rsidP="00BE7875">
      <w:pPr>
        <w:pStyle w:val="ListParagraph"/>
        <w:numPr>
          <w:ilvl w:val="1"/>
          <w:numId w:val="29"/>
        </w:numPr>
        <w:spacing w:after="160" w:line="259" w:lineRule="auto"/>
        <w:rPr>
          <w:ins w:id="440" w:author="Abdelkarim Mehdi" w:date="2024-10-02T16:15:00Z"/>
        </w:rPr>
      </w:pPr>
      <w:ins w:id="441" w:author="Abdelkarim Mehdi" w:date="2024-10-02T16:15:00Z">
        <w:r>
          <w:t xml:space="preserve">Scanning level </w:t>
        </w:r>
      </w:ins>
    </w:p>
    <w:p w14:paraId="7E9E32BB" w14:textId="77777777" w:rsidR="00BE7875" w:rsidRDefault="00BE7875" w:rsidP="00BE7875">
      <w:pPr>
        <w:pStyle w:val="ListParagraph"/>
        <w:numPr>
          <w:ilvl w:val="1"/>
          <w:numId w:val="29"/>
        </w:numPr>
        <w:spacing w:after="160" w:line="259" w:lineRule="auto"/>
        <w:rPr>
          <w:ins w:id="442" w:author="Abdelkarim Mehdi" w:date="2024-10-02T16:15:00Z"/>
        </w:rPr>
      </w:pPr>
      <w:ins w:id="443" w:author="Abdelkarim Mehdi" w:date="2024-10-02T16:15:00Z">
        <w:r>
          <w:t>Documentation approval</w:t>
        </w:r>
      </w:ins>
    </w:p>
    <w:p w14:paraId="160D28A5" w14:textId="77777777" w:rsidR="00BE7875" w:rsidRDefault="00BE7875" w:rsidP="00BE7875">
      <w:pPr>
        <w:pStyle w:val="ListParagraph"/>
        <w:numPr>
          <w:ilvl w:val="0"/>
          <w:numId w:val="29"/>
        </w:numPr>
        <w:spacing w:after="160" w:line="259" w:lineRule="auto"/>
        <w:rPr>
          <w:ins w:id="444" w:author="Abdelkarim Mehdi" w:date="2024-10-02T16:15:00Z"/>
        </w:rPr>
      </w:pPr>
      <w:ins w:id="445" w:author="Abdelkarim Mehdi" w:date="2024-10-02T16:15:00Z">
        <w:r>
          <w:t>POP:</w:t>
        </w:r>
      </w:ins>
    </w:p>
    <w:p w14:paraId="11DD0D66" w14:textId="77777777" w:rsidR="00BE7875" w:rsidRDefault="00BE7875" w:rsidP="00BE7875">
      <w:pPr>
        <w:pStyle w:val="ListParagraph"/>
        <w:numPr>
          <w:ilvl w:val="1"/>
          <w:numId w:val="29"/>
        </w:numPr>
        <w:spacing w:after="160" w:line="259" w:lineRule="auto"/>
        <w:rPr>
          <w:ins w:id="446" w:author="Abdelkarim Mehdi" w:date="2024-10-02T16:15:00Z"/>
        </w:rPr>
      </w:pPr>
      <w:ins w:id="447" w:author="Abdelkarim Mehdi" w:date="2024-10-02T16:15:00Z">
        <w:r>
          <w:t>TL approval</w:t>
        </w:r>
      </w:ins>
    </w:p>
    <w:p w14:paraId="6857B228" w14:textId="77777777" w:rsidR="00BE7875" w:rsidRDefault="00BE7875" w:rsidP="00BE7875">
      <w:pPr>
        <w:pStyle w:val="ListParagraph"/>
        <w:numPr>
          <w:ilvl w:val="1"/>
          <w:numId w:val="29"/>
        </w:numPr>
        <w:spacing w:after="160" w:line="259" w:lineRule="auto"/>
        <w:rPr>
          <w:ins w:id="448" w:author="Abdelkarim Mehdi" w:date="2024-10-02T16:15:00Z"/>
        </w:rPr>
      </w:pPr>
      <w:ins w:id="449" w:author="Abdelkarim Mehdi" w:date="2024-10-02T16:15:00Z">
        <w:r>
          <w:t>Quality approval</w:t>
        </w:r>
      </w:ins>
    </w:p>
    <w:p w14:paraId="075A99E7" w14:textId="77777777" w:rsidR="00BE7875" w:rsidRDefault="00BE7875" w:rsidP="00BE7875">
      <w:pPr>
        <w:pStyle w:val="ListParagraph"/>
        <w:numPr>
          <w:ilvl w:val="1"/>
          <w:numId w:val="29"/>
        </w:numPr>
        <w:spacing w:after="160" w:line="259" w:lineRule="auto"/>
        <w:rPr>
          <w:ins w:id="450" w:author="Abdelkarim Mehdi" w:date="2024-10-02T16:15:00Z"/>
        </w:rPr>
      </w:pPr>
      <w:ins w:id="451" w:author="Abdelkarim Mehdi" w:date="2024-10-02T16:15:00Z">
        <w:r>
          <w:t>Documentation approval</w:t>
        </w:r>
      </w:ins>
    </w:p>
    <w:p w14:paraId="39CEDF93" w14:textId="77777777" w:rsidR="00BE7875" w:rsidRDefault="00BE7875" w:rsidP="00BE7875">
      <w:pPr>
        <w:pStyle w:val="ListParagraph"/>
        <w:numPr>
          <w:ilvl w:val="1"/>
          <w:numId w:val="29"/>
        </w:numPr>
        <w:spacing w:after="160" w:line="259" w:lineRule="auto"/>
        <w:rPr>
          <w:ins w:id="452" w:author="Abdelkarim Mehdi" w:date="2024-10-02T16:15:00Z"/>
        </w:rPr>
      </w:pPr>
      <w:ins w:id="453" w:author="Abdelkarim Mehdi" w:date="2024-10-02T16:15:00Z">
        <w:r>
          <w:t>Scanning level</w:t>
        </w:r>
      </w:ins>
    </w:p>
    <w:p w14:paraId="5063EE22" w14:textId="77777777" w:rsidR="00BE7875" w:rsidRDefault="00BE7875" w:rsidP="00BE7875">
      <w:pPr>
        <w:pStyle w:val="ListParagraph"/>
        <w:numPr>
          <w:ilvl w:val="0"/>
          <w:numId w:val="29"/>
        </w:numPr>
        <w:spacing w:after="160" w:line="259" w:lineRule="auto"/>
        <w:rPr>
          <w:ins w:id="454" w:author="Abdelkarim Mehdi" w:date="2024-10-02T16:15:00Z"/>
        </w:rPr>
      </w:pPr>
      <w:ins w:id="455" w:author="Abdelkarim Mehdi" w:date="2024-10-02T16:15:00Z">
        <w:r>
          <w:t>Provisioning:</w:t>
        </w:r>
      </w:ins>
    </w:p>
    <w:p w14:paraId="24B35F20" w14:textId="77777777" w:rsidR="00BE7875" w:rsidRDefault="00BE7875" w:rsidP="00BE7875">
      <w:pPr>
        <w:pStyle w:val="ListParagraph"/>
        <w:numPr>
          <w:ilvl w:val="1"/>
          <w:numId w:val="29"/>
        </w:numPr>
        <w:spacing w:after="160" w:line="259" w:lineRule="auto"/>
        <w:rPr>
          <w:ins w:id="456" w:author="Abdelkarim Mehdi" w:date="2024-10-02T16:15:00Z"/>
        </w:rPr>
      </w:pPr>
      <w:ins w:id="457" w:author="Abdelkarim Mehdi" w:date="2024-10-02T16:15:00Z">
        <w:r>
          <w:t>TL approval</w:t>
        </w:r>
      </w:ins>
    </w:p>
    <w:p w14:paraId="10552120" w14:textId="77777777" w:rsidR="00BE7875" w:rsidRDefault="00BE7875" w:rsidP="00BE7875">
      <w:pPr>
        <w:pStyle w:val="ListParagraph"/>
        <w:numPr>
          <w:ilvl w:val="1"/>
          <w:numId w:val="29"/>
        </w:numPr>
        <w:spacing w:after="160" w:line="259" w:lineRule="auto"/>
        <w:rPr>
          <w:ins w:id="458" w:author="Abdelkarim Mehdi" w:date="2024-10-02T16:15:00Z"/>
        </w:rPr>
      </w:pPr>
      <w:ins w:id="459" w:author="Abdelkarim Mehdi" w:date="2024-10-02T16:15:00Z">
        <w:r>
          <w:t>Documentation approval</w:t>
        </w:r>
      </w:ins>
    </w:p>
    <w:p w14:paraId="2CE47B94" w14:textId="77777777" w:rsidR="00BE7875" w:rsidRDefault="00BE7875" w:rsidP="00BE7875">
      <w:pPr>
        <w:pStyle w:val="ListParagraph"/>
        <w:numPr>
          <w:ilvl w:val="1"/>
          <w:numId w:val="29"/>
        </w:numPr>
        <w:spacing w:after="160" w:line="259" w:lineRule="auto"/>
        <w:rPr>
          <w:ins w:id="460" w:author="Abdelkarim Mehdi" w:date="2024-10-02T16:15:00Z"/>
        </w:rPr>
      </w:pPr>
      <w:ins w:id="461" w:author="Abdelkarim Mehdi" w:date="2024-10-02T16:15:00Z">
        <w:r>
          <w:t>Scanning level</w:t>
        </w:r>
      </w:ins>
    </w:p>
    <w:p w14:paraId="5465A406" w14:textId="77777777" w:rsidR="00BE7875" w:rsidRDefault="00BE7875" w:rsidP="00BE7875">
      <w:pPr>
        <w:pStyle w:val="ListParagraph"/>
        <w:numPr>
          <w:ilvl w:val="0"/>
          <w:numId w:val="29"/>
        </w:numPr>
        <w:spacing w:after="160" w:line="259" w:lineRule="auto"/>
        <w:rPr>
          <w:ins w:id="462" w:author="Abdelkarim Mehdi" w:date="2024-10-02T16:15:00Z"/>
        </w:rPr>
      </w:pPr>
      <w:ins w:id="463" w:author="Abdelkarim Mehdi" w:date="2024-10-02T16:15:00Z">
        <w:r>
          <w:t>Certified Outlets:</w:t>
        </w:r>
      </w:ins>
    </w:p>
    <w:p w14:paraId="5A524A0D" w14:textId="77777777" w:rsidR="00BE7875" w:rsidRDefault="00BE7875" w:rsidP="00BE7875">
      <w:pPr>
        <w:pStyle w:val="ListParagraph"/>
        <w:numPr>
          <w:ilvl w:val="1"/>
          <w:numId w:val="29"/>
        </w:numPr>
        <w:spacing w:after="160" w:line="259" w:lineRule="auto"/>
        <w:rPr>
          <w:ins w:id="464" w:author="Abdelkarim Mehdi" w:date="2024-10-02T16:15:00Z"/>
        </w:rPr>
      </w:pPr>
      <w:ins w:id="465" w:author="Abdelkarim Mehdi" w:date="2024-10-02T16:15:00Z">
        <w:r>
          <w:lastRenderedPageBreak/>
          <w:t>TL approval</w:t>
        </w:r>
      </w:ins>
    </w:p>
    <w:p w14:paraId="21EFC6B1" w14:textId="77777777" w:rsidR="00BE7875" w:rsidRDefault="00BE7875" w:rsidP="00BE7875">
      <w:pPr>
        <w:pStyle w:val="ListParagraph"/>
        <w:numPr>
          <w:ilvl w:val="1"/>
          <w:numId w:val="29"/>
        </w:numPr>
        <w:spacing w:after="160" w:line="259" w:lineRule="auto"/>
        <w:rPr>
          <w:ins w:id="466" w:author="Abdelkarim Mehdi" w:date="2024-10-02T16:15:00Z"/>
        </w:rPr>
      </w:pPr>
      <w:ins w:id="467" w:author="Abdelkarim Mehdi" w:date="2024-10-02T16:15:00Z">
        <w:r>
          <w:t>Documentation approval</w:t>
        </w:r>
      </w:ins>
    </w:p>
    <w:p w14:paraId="06A63258" w14:textId="77777777" w:rsidR="00BE7875" w:rsidRDefault="00BE7875" w:rsidP="00BE7875">
      <w:pPr>
        <w:pStyle w:val="ListParagraph"/>
        <w:numPr>
          <w:ilvl w:val="1"/>
          <w:numId w:val="29"/>
        </w:numPr>
        <w:spacing w:after="160" w:line="259" w:lineRule="auto"/>
        <w:rPr>
          <w:ins w:id="468" w:author="Abdelkarim Mehdi" w:date="2024-10-02T16:15:00Z"/>
        </w:rPr>
      </w:pPr>
      <w:ins w:id="469" w:author="Abdelkarim Mehdi" w:date="2024-10-02T16:15:00Z">
        <w:r>
          <w:t>Scanning level</w:t>
        </w:r>
      </w:ins>
    </w:p>
    <w:p w14:paraId="30E61CBB" w14:textId="77777777" w:rsidR="00BE7875" w:rsidRDefault="00BE7875" w:rsidP="00BE7875">
      <w:pPr>
        <w:pStyle w:val="ListParagraph"/>
        <w:numPr>
          <w:ilvl w:val="0"/>
          <w:numId w:val="29"/>
        </w:numPr>
        <w:spacing w:after="160" w:line="259" w:lineRule="auto"/>
        <w:rPr>
          <w:ins w:id="470" w:author="Abdelkarim Mehdi" w:date="2024-10-02T16:15:00Z"/>
        </w:rPr>
      </w:pPr>
      <w:ins w:id="471" w:author="Abdelkarim Mehdi" w:date="2024-10-02T16:15:00Z">
        <w:r>
          <w:t>POS:</w:t>
        </w:r>
      </w:ins>
    </w:p>
    <w:p w14:paraId="06E905B5" w14:textId="77777777" w:rsidR="00BE7875" w:rsidRDefault="00BE7875" w:rsidP="00BE7875">
      <w:pPr>
        <w:pStyle w:val="ListParagraph"/>
        <w:numPr>
          <w:ilvl w:val="1"/>
          <w:numId w:val="29"/>
        </w:numPr>
        <w:spacing w:after="160" w:line="259" w:lineRule="auto"/>
        <w:rPr>
          <w:ins w:id="472" w:author="Abdelkarim Mehdi" w:date="2024-10-02T16:15:00Z"/>
        </w:rPr>
      </w:pPr>
      <w:ins w:id="473" w:author="Abdelkarim Mehdi" w:date="2024-10-02T16:15:00Z">
        <w:r>
          <w:t>Documentation approval</w:t>
        </w:r>
      </w:ins>
    </w:p>
    <w:p w14:paraId="348CA714" w14:textId="77777777" w:rsidR="00BE7875" w:rsidRDefault="00BE7875" w:rsidP="00BE7875">
      <w:pPr>
        <w:pStyle w:val="ListParagraph"/>
        <w:numPr>
          <w:ilvl w:val="0"/>
          <w:numId w:val="29"/>
        </w:numPr>
        <w:spacing w:after="160" w:line="259" w:lineRule="auto"/>
        <w:rPr>
          <w:ins w:id="474" w:author="Abdelkarim Mehdi" w:date="2024-10-02T16:15:00Z"/>
        </w:rPr>
      </w:pPr>
      <w:ins w:id="475" w:author="Abdelkarim Mehdi" w:date="2024-10-02T16:15:00Z">
        <w:r>
          <w:t>Remote Service Centers:</w:t>
        </w:r>
      </w:ins>
    </w:p>
    <w:p w14:paraId="12F27832" w14:textId="77777777" w:rsidR="00BE7875" w:rsidRDefault="00BE7875" w:rsidP="00BE7875">
      <w:pPr>
        <w:pStyle w:val="ListParagraph"/>
        <w:numPr>
          <w:ilvl w:val="1"/>
          <w:numId w:val="29"/>
        </w:numPr>
        <w:spacing w:after="160" w:line="259" w:lineRule="auto"/>
        <w:rPr>
          <w:ins w:id="476" w:author="Abdelkarim Mehdi" w:date="2024-10-02T16:15:00Z"/>
        </w:rPr>
      </w:pPr>
      <w:ins w:id="477" w:author="Abdelkarim Mehdi" w:date="2024-10-02T16:15:00Z">
        <w:r>
          <w:t>TL approval</w:t>
        </w:r>
      </w:ins>
    </w:p>
    <w:p w14:paraId="7AF9C60A" w14:textId="77777777" w:rsidR="00BE7875" w:rsidRDefault="00BE7875" w:rsidP="00BE7875">
      <w:pPr>
        <w:pStyle w:val="ListParagraph"/>
        <w:numPr>
          <w:ilvl w:val="1"/>
          <w:numId w:val="29"/>
        </w:numPr>
        <w:spacing w:after="160" w:line="259" w:lineRule="auto"/>
        <w:rPr>
          <w:ins w:id="478" w:author="Abdelkarim Mehdi" w:date="2024-10-02T16:15:00Z"/>
        </w:rPr>
      </w:pPr>
      <w:ins w:id="479" w:author="Abdelkarim Mehdi" w:date="2024-10-02T16:15:00Z">
        <w:r>
          <w:t>Quality approval</w:t>
        </w:r>
      </w:ins>
    </w:p>
    <w:p w14:paraId="5B2F7075" w14:textId="77777777" w:rsidR="00BE7875" w:rsidRDefault="00BE7875" w:rsidP="00BE7875">
      <w:pPr>
        <w:pStyle w:val="ListParagraph"/>
        <w:numPr>
          <w:ilvl w:val="1"/>
          <w:numId w:val="29"/>
        </w:numPr>
        <w:spacing w:after="160" w:line="259" w:lineRule="auto"/>
        <w:rPr>
          <w:ins w:id="480" w:author="Abdelkarim Mehdi" w:date="2024-10-02T16:15:00Z"/>
        </w:rPr>
      </w:pPr>
      <w:ins w:id="481" w:author="Abdelkarim Mehdi" w:date="2024-10-02T16:15:00Z">
        <w:r>
          <w:t xml:space="preserve">Scanning level </w:t>
        </w:r>
      </w:ins>
    </w:p>
    <w:p w14:paraId="45FA180A" w14:textId="77777777" w:rsidR="00BE7875" w:rsidRDefault="00BE7875" w:rsidP="00BE7875">
      <w:pPr>
        <w:pStyle w:val="ListParagraph"/>
        <w:numPr>
          <w:ilvl w:val="1"/>
          <w:numId w:val="29"/>
        </w:numPr>
        <w:spacing w:after="160" w:line="259" w:lineRule="auto"/>
        <w:rPr>
          <w:ins w:id="482" w:author="Abdelkarim Mehdi" w:date="2024-10-02T16:15:00Z"/>
        </w:rPr>
      </w:pPr>
      <w:ins w:id="483" w:author="Abdelkarim Mehdi" w:date="2024-10-02T16:15:00Z">
        <w:r>
          <w:t>Documentation approval</w:t>
        </w:r>
      </w:ins>
    </w:p>
    <w:p w14:paraId="267901D0" w14:textId="77777777" w:rsidR="00BE7875" w:rsidRDefault="00BE7875" w:rsidP="00BE7875">
      <w:pPr>
        <w:rPr>
          <w:ins w:id="484" w:author="Abdelkarim Mehdi" w:date="2024-10-02T16:15:00Z"/>
        </w:rPr>
      </w:pPr>
    </w:p>
    <w:p w14:paraId="0B475BA9" w14:textId="77777777" w:rsidR="00BE7875" w:rsidRDefault="00BE7875" w:rsidP="00BE7875">
      <w:pPr>
        <w:rPr>
          <w:ins w:id="485" w:author="Abdelkarim Mehdi" w:date="2024-10-02T16:15:00Z"/>
        </w:rPr>
      </w:pPr>
      <w:proofErr w:type="gramStart"/>
      <w:ins w:id="486" w:author="Abdelkarim Mehdi" w:date="2024-10-02T16:15:00Z">
        <w:r>
          <w:t xml:space="preserve">3. </w:t>
        </w:r>
        <w:r>
          <w:tab/>
          <w:t>Automatically</w:t>
        </w:r>
        <w:proofErr w:type="gramEnd"/>
        <w:r>
          <w:t xml:space="preserve"> move approved customer contracts to scanning stage based on the workflow</w:t>
        </w:r>
      </w:ins>
    </w:p>
    <w:p w14:paraId="4B9426BB" w14:textId="77777777" w:rsidR="00BE7875" w:rsidRDefault="00BE7875" w:rsidP="00BE7875">
      <w:pPr>
        <w:rPr>
          <w:ins w:id="487" w:author="Abdelkarim Mehdi" w:date="2024-10-02T16:15:00Z"/>
        </w:rPr>
      </w:pPr>
      <w:ins w:id="488" w:author="Abdelkarim Mehdi" w:date="2024-10-02T16:15:00Z">
        <w:r>
          <w:t>4.</w:t>
        </w:r>
        <w:r>
          <w:tab/>
          <w:t>Set up automatic reports for reviewed customer contracts with printing and extract options</w:t>
        </w:r>
      </w:ins>
    </w:p>
    <w:p w14:paraId="0D9EA097" w14:textId="77777777" w:rsidR="00BE7875" w:rsidRDefault="00BE7875" w:rsidP="00BE7875">
      <w:pPr>
        <w:rPr>
          <w:ins w:id="489" w:author="Abdelkarim Mehdi" w:date="2024-10-02T16:15:00Z"/>
        </w:rPr>
      </w:pPr>
      <w:ins w:id="490" w:author="Abdelkarim Mehdi" w:date="2024-10-02T16:15:00Z">
        <w:r>
          <w:t>5.</w:t>
        </w:r>
        <w:r>
          <w:tab/>
          <w:t>Generate reports for contracts that are missing approval with printing and extract options</w:t>
        </w:r>
      </w:ins>
    </w:p>
    <w:p w14:paraId="19836D5E" w14:textId="77777777" w:rsidR="00BE7875" w:rsidRDefault="00BE7875" w:rsidP="00BE7875">
      <w:pPr>
        <w:rPr>
          <w:ins w:id="491" w:author="Abdelkarim Mehdi" w:date="2024-10-02T16:15:00Z"/>
        </w:rPr>
      </w:pPr>
      <w:ins w:id="492" w:author="Abdelkarim Mehdi" w:date="2024-10-02T16:15:00Z">
        <w:r>
          <w:t>6.</w:t>
        </w:r>
        <w:r>
          <w:tab/>
          <w:t>Track approval status between all stakeholders for audit review</w:t>
        </w:r>
      </w:ins>
    </w:p>
    <w:p w14:paraId="62075E94" w14:textId="77777777" w:rsidR="00BE7875" w:rsidRDefault="00BE7875" w:rsidP="00BE7875">
      <w:pPr>
        <w:rPr>
          <w:ins w:id="493" w:author="Abdelkarim Mehdi" w:date="2024-10-02T16:15:00Z"/>
        </w:rPr>
      </w:pPr>
      <w:ins w:id="494" w:author="Abdelkarim Mehdi" w:date="2024-10-02T16:15:00Z">
        <w:r>
          <w:t xml:space="preserve">The scanning and archiving process </w:t>
        </w:r>
        <w:proofErr w:type="gramStart"/>
        <w:r>
          <w:t>should be incorporated</w:t>
        </w:r>
        <w:proofErr w:type="gramEnd"/>
        <w:r>
          <w:t xml:space="preserve"> into the approval cycle.</w:t>
        </w:r>
      </w:ins>
    </w:p>
    <w:p w14:paraId="4FC42CC8" w14:textId="77777777" w:rsidR="00BE7875" w:rsidRDefault="00BE7875" w:rsidP="00BE7875">
      <w:pPr>
        <w:rPr>
          <w:ins w:id="495" w:author="Abdelkarim Mehdi" w:date="2024-10-02T16:15:00Z"/>
        </w:rPr>
      </w:pPr>
      <w:ins w:id="496" w:author="Abdelkarim Mehdi" w:date="2024-10-02T16:15:00Z">
        <w:r>
          <w:t>As separate modules, we need to:</w:t>
        </w:r>
      </w:ins>
    </w:p>
    <w:p w14:paraId="33F6C667" w14:textId="77777777" w:rsidR="00BE7875" w:rsidRDefault="00BE7875" w:rsidP="00BE7875">
      <w:pPr>
        <w:pStyle w:val="ListParagraph"/>
        <w:numPr>
          <w:ilvl w:val="0"/>
          <w:numId w:val="30"/>
        </w:numPr>
        <w:spacing w:after="160" w:line="259" w:lineRule="auto"/>
        <w:rPr>
          <w:ins w:id="497" w:author="Abdelkarim Mehdi" w:date="2024-10-02T16:15:00Z"/>
        </w:rPr>
      </w:pPr>
      <w:ins w:id="498" w:author="Abdelkarim Mehdi" w:date="2024-10-02T16:15:00Z">
        <w:r>
          <w:t>Have a system that validates retrieved customer pictures and reports anomalies</w:t>
        </w:r>
      </w:ins>
    </w:p>
    <w:p w14:paraId="1D263DC7" w14:textId="77777777" w:rsidR="00BE7875" w:rsidRDefault="00BE7875" w:rsidP="00BE7875">
      <w:pPr>
        <w:pStyle w:val="ListParagraph"/>
        <w:numPr>
          <w:ilvl w:val="0"/>
          <w:numId w:val="30"/>
        </w:numPr>
        <w:spacing w:after="160" w:line="259" w:lineRule="auto"/>
        <w:rPr>
          <w:ins w:id="499" w:author="Abdelkarim Mehdi" w:date="2024-10-02T16:15:00Z"/>
        </w:rPr>
      </w:pPr>
      <w:ins w:id="500" w:author="Abdelkarim Mehdi" w:date="2024-10-02T16:15:00Z">
        <w:r>
          <w:t>Scan physical contract barcodes, store them in a table based on date/time and generate a delivery report with printing and extract options</w:t>
        </w:r>
      </w:ins>
    </w:p>
    <w:p w14:paraId="5F1CC565" w14:textId="77777777" w:rsidR="00BE7875" w:rsidRPr="00E04F17" w:rsidRDefault="00BE7875" w:rsidP="00BE7875">
      <w:pPr>
        <w:rPr>
          <w:ins w:id="501" w:author="Abdelkarim Mehdi" w:date="2024-10-02T16:15:00Z"/>
        </w:rPr>
      </w:pPr>
      <w:ins w:id="502" w:author="Abdelkarim Mehdi" w:date="2024-10-02T16:15:00Z">
        <w:r>
          <w:t>Admin should have the ability to generate Reports &amp; Dashboards to have generic or detailed overview about the process.</w:t>
        </w:r>
      </w:ins>
    </w:p>
    <w:p w14:paraId="6DCDA62E" w14:textId="77777777" w:rsidR="00BE7875" w:rsidRDefault="00BE7875" w:rsidP="00BE7875">
      <w:pPr>
        <w:pStyle w:val="Heading1"/>
        <w:rPr>
          <w:ins w:id="503" w:author="Abdelkarim Mehdi" w:date="2024-10-02T16:15:00Z"/>
        </w:rPr>
      </w:pPr>
      <w:ins w:id="504" w:author="Abdelkarim Mehdi" w:date="2024-10-02T16:15:00Z">
        <w:r>
          <w:t>Scanning and Archiving Subscribers Contracts</w:t>
        </w:r>
      </w:ins>
    </w:p>
    <w:p w14:paraId="056D2189" w14:textId="77777777" w:rsidR="00BE7875" w:rsidRDefault="00BE7875" w:rsidP="00BE7875">
      <w:pPr>
        <w:pStyle w:val="ListParagraph"/>
        <w:numPr>
          <w:ilvl w:val="0"/>
          <w:numId w:val="31"/>
        </w:numPr>
        <w:spacing w:after="160" w:line="259" w:lineRule="auto"/>
        <w:rPr>
          <w:ins w:id="505" w:author="Abdelkarim Mehdi" w:date="2024-10-02T16:15:00Z"/>
        </w:rPr>
      </w:pPr>
      <w:ins w:id="506" w:author="Abdelkarim Mehdi" w:date="2024-10-02T16:15:00Z">
        <w:r>
          <w:t>Corporate Management Department Team from different Remote Service Centers scans the subscriber’s contracts from different sources (Service Centers, POP, Certified Outlets, etc...) as batches into the system.</w:t>
        </w:r>
      </w:ins>
    </w:p>
    <w:p w14:paraId="46AC2AC2" w14:textId="77777777" w:rsidR="00BE7875" w:rsidRDefault="00BE7875" w:rsidP="00BE7875">
      <w:pPr>
        <w:pStyle w:val="ListParagraph"/>
        <w:numPr>
          <w:ilvl w:val="0"/>
          <w:numId w:val="31"/>
        </w:numPr>
        <w:spacing w:after="160" w:line="259" w:lineRule="auto"/>
        <w:rPr>
          <w:ins w:id="507" w:author="Abdelkarim Mehdi" w:date="2024-10-02T16:15:00Z"/>
        </w:rPr>
      </w:pPr>
      <w:ins w:id="508" w:author="Abdelkarim Mehdi" w:date="2024-10-02T16:15:00Z">
        <w:r>
          <w:t>A daily process should go through all scanned documents to split them into different contracts according to their barcodes identifiers.</w:t>
        </w:r>
      </w:ins>
    </w:p>
    <w:p w14:paraId="55F131D6" w14:textId="77777777" w:rsidR="00BE7875" w:rsidRDefault="00BE7875" w:rsidP="00BE7875">
      <w:pPr>
        <w:pStyle w:val="ListParagraph"/>
        <w:numPr>
          <w:ilvl w:val="0"/>
          <w:numId w:val="31"/>
        </w:numPr>
        <w:spacing w:after="160" w:line="259" w:lineRule="auto"/>
        <w:rPr>
          <w:ins w:id="509" w:author="Abdelkarim Mehdi" w:date="2024-10-02T16:15:00Z"/>
        </w:rPr>
      </w:pPr>
      <w:ins w:id="510" w:author="Abdelkarim Mehdi" w:date="2024-10-02T16:15:00Z">
        <w:r>
          <w:t>In order to route the contract to the desired location in the system, the process compares the scanned data with the billing system existing data, and route the contract according to its type and metadata to its desired location.</w:t>
        </w:r>
      </w:ins>
    </w:p>
    <w:p w14:paraId="2111C506" w14:textId="77777777" w:rsidR="00BE7875" w:rsidRDefault="00BE7875" w:rsidP="00BE7875">
      <w:pPr>
        <w:pStyle w:val="ListParagraph"/>
        <w:numPr>
          <w:ilvl w:val="0"/>
          <w:numId w:val="31"/>
        </w:numPr>
        <w:spacing w:after="160" w:line="259" w:lineRule="auto"/>
        <w:rPr>
          <w:ins w:id="511" w:author="Abdelkarim Mehdi" w:date="2024-10-02T16:15:00Z"/>
        </w:rPr>
      </w:pPr>
      <w:ins w:id="512" w:author="Abdelkarim Mehdi" w:date="2024-10-02T16:15:00Z">
        <w:r>
          <w:t xml:space="preserve">If there was a non-verified data, the contract </w:t>
        </w:r>
        <w:proofErr w:type="gramStart"/>
        <w:r>
          <w:t>will be routed</w:t>
        </w:r>
        <w:proofErr w:type="gramEnd"/>
        <w:r>
          <w:t xml:space="preserve"> to another location in order to let the Documentation Team to check it accordingly and process it manually after editing the required metadata.</w:t>
        </w:r>
      </w:ins>
    </w:p>
    <w:p w14:paraId="41C02855" w14:textId="77777777" w:rsidR="00BE7875" w:rsidRDefault="00BE7875" w:rsidP="00BE7875">
      <w:pPr>
        <w:pStyle w:val="ListParagraph"/>
        <w:numPr>
          <w:ilvl w:val="0"/>
          <w:numId w:val="31"/>
        </w:numPr>
        <w:spacing w:after="160" w:line="259" w:lineRule="auto"/>
        <w:rPr>
          <w:ins w:id="513" w:author="Abdelkarim Mehdi" w:date="2024-10-02T16:15:00Z"/>
        </w:rPr>
      </w:pPr>
      <w:ins w:id="514" w:author="Abdelkarim Mehdi" w:date="2024-10-02T16:15:00Z">
        <w:r>
          <w:t>The process adds some extra fields to the contract to let users search it by subscriber name, contract number, creation date, etc…</w:t>
        </w:r>
      </w:ins>
    </w:p>
    <w:p w14:paraId="03D824B7" w14:textId="77777777" w:rsidR="00BE7875" w:rsidRDefault="00BE7875" w:rsidP="00BE7875">
      <w:pPr>
        <w:pStyle w:val="ListParagraph"/>
        <w:numPr>
          <w:ilvl w:val="0"/>
          <w:numId w:val="31"/>
        </w:numPr>
        <w:spacing w:after="160" w:line="259" w:lineRule="auto"/>
        <w:rPr>
          <w:ins w:id="515" w:author="Abdelkarim Mehdi" w:date="2024-10-02T16:15:00Z"/>
        </w:rPr>
      </w:pPr>
      <w:ins w:id="516" w:author="Abdelkarim Mehdi" w:date="2024-10-02T16:15:00Z">
        <w:r>
          <w:lastRenderedPageBreak/>
          <w:t xml:space="preserve">A daily report should be sent to the Documentation team about the details of the process, </w:t>
        </w:r>
        <w:proofErr w:type="gramStart"/>
        <w:r>
          <w:t>Ex</w:t>
        </w:r>
        <w:proofErr w:type="gramEnd"/>
        <w:r>
          <w:t>: number of scanned contracts, number of processed contracts, number of unverified contracts, etc…</w:t>
        </w:r>
      </w:ins>
    </w:p>
    <w:p w14:paraId="1605402C" w14:textId="77777777" w:rsidR="00BE7875" w:rsidRDefault="00BE7875" w:rsidP="00BE7875">
      <w:pPr>
        <w:pStyle w:val="ListParagraph"/>
        <w:numPr>
          <w:ilvl w:val="0"/>
          <w:numId w:val="31"/>
        </w:numPr>
        <w:spacing w:after="160" w:line="259" w:lineRule="auto"/>
        <w:rPr>
          <w:ins w:id="517" w:author="Abdelkarim Mehdi" w:date="2024-10-02T16:15:00Z"/>
        </w:rPr>
      </w:pPr>
      <w:ins w:id="518" w:author="Abdelkarim Mehdi" w:date="2024-10-02T16:15:00Z">
        <w:r>
          <w:t>After Scanning and Processing the contract successfully, Documentation Team can now archive the contract accordingly by scanning its barcode using barcode reader.</w:t>
        </w:r>
      </w:ins>
    </w:p>
    <w:p w14:paraId="627B9A98" w14:textId="77777777" w:rsidR="00BE7875" w:rsidRDefault="00BE7875" w:rsidP="00BE7875">
      <w:pPr>
        <w:pStyle w:val="ListParagraph"/>
        <w:numPr>
          <w:ilvl w:val="0"/>
          <w:numId w:val="31"/>
        </w:numPr>
        <w:spacing w:after="160" w:line="259" w:lineRule="auto"/>
        <w:rPr>
          <w:ins w:id="519" w:author="Abdelkarim Mehdi" w:date="2024-10-02T16:15:00Z"/>
        </w:rPr>
      </w:pPr>
      <w:ins w:id="520" w:author="Abdelkarim Mehdi" w:date="2024-10-02T16:15:00Z">
        <w:r>
          <w:t>When the process detects the barcode reader action, it will search for the contract and check if its status (scanned, processed, already archived, etc...) and accordingly shows the required action to the user.</w:t>
        </w:r>
      </w:ins>
    </w:p>
    <w:p w14:paraId="3AE6A56A" w14:textId="77777777" w:rsidR="00BE7875" w:rsidRDefault="00BE7875" w:rsidP="00BE7875">
      <w:pPr>
        <w:pStyle w:val="ListParagraph"/>
        <w:numPr>
          <w:ilvl w:val="0"/>
          <w:numId w:val="31"/>
        </w:numPr>
        <w:spacing w:after="160" w:line="259" w:lineRule="auto"/>
        <w:rPr>
          <w:ins w:id="521" w:author="Abdelkarim Mehdi" w:date="2024-10-02T16:15:00Z"/>
        </w:rPr>
      </w:pPr>
      <w:ins w:id="522" w:author="Abdelkarim Mehdi" w:date="2024-10-02T16:15:00Z">
        <w:r>
          <w:t xml:space="preserve">Each Archiving file should have a unique reference number and it </w:t>
        </w:r>
        <w:proofErr w:type="gramStart"/>
        <w:r>
          <w:t>should be filled</w:t>
        </w:r>
        <w:proofErr w:type="gramEnd"/>
        <w:r>
          <w:t xml:space="preserve"> automatically until the user choose to close it and open a new one.</w:t>
        </w:r>
      </w:ins>
    </w:p>
    <w:p w14:paraId="3D64B870" w14:textId="77777777" w:rsidR="00BE7875" w:rsidRDefault="00BE7875" w:rsidP="00BE7875">
      <w:pPr>
        <w:pStyle w:val="ListParagraph"/>
        <w:numPr>
          <w:ilvl w:val="0"/>
          <w:numId w:val="31"/>
        </w:numPr>
        <w:spacing w:after="160" w:line="259" w:lineRule="auto"/>
        <w:rPr>
          <w:ins w:id="523" w:author="Abdelkarim Mehdi" w:date="2024-10-02T16:15:00Z"/>
        </w:rPr>
      </w:pPr>
      <w:ins w:id="524" w:author="Abdelkarim Mehdi" w:date="2024-10-02T16:15:00Z">
        <w:r>
          <w:t>The user should view the Archiving file stats (number of docs/pages) automatically each time he choose to add a contract into it.</w:t>
        </w:r>
      </w:ins>
    </w:p>
    <w:p w14:paraId="5C046DDD" w14:textId="77777777" w:rsidR="00BE7875" w:rsidRDefault="00BE7875" w:rsidP="00BE7875">
      <w:pPr>
        <w:pStyle w:val="ListParagraph"/>
        <w:numPr>
          <w:ilvl w:val="0"/>
          <w:numId w:val="31"/>
        </w:numPr>
        <w:spacing w:after="160" w:line="259" w:lineRule="auto"/>
        <w:rPr>
          <w:ins w:id="525" w:author="Abdelkarim Mehdi" w:date="2024-10-02T16:15:00Z"/>
        </w:rPr>
      </w:pPr>
      <w:ins w:id="526" w:author="Abdelkarim Mehdi" w:date="2024-10-02T16:15:00Z">
        <w:r>
          <w:t>The user should view all the Archiving file contracts</w:t>
        </w:r>
        <w:r w:rsidRPr="00C403FC">
          <w:t xml:space="preserve"> </w:t>
        </w:r>
        <w:r>
          <w:t>at any time.</w:t>
        </w:r>
      </w:ins>
    </w:p>
    <w:p w14:paraId="30F79492" w14:textId="77777777" w:rsidR="00BE7875" w:rsidRDefault="00BE7875" w:rsidP="00BE7875">
      <w:pPr>
        <w:pStyle w:val="ListParagraph"/>
        <w:numPr>
          <w:ilvl w:val="0"/>
          <w:numId w:val="31"/>
        </w:numPr>
        <w:spacing w:after="160" w:line="259" w:lineRule="auto"/>
        <w:rPr>
          <w:ins w:id="527" w:author="Abdelkarim Mehdi" w:date="2024-10-02T16:15:00Z"/>
        </w:rPr>
      </w:pPr>
      <w:ins w:id="528" w:author="Abdelkarim Mehdi" w:date="2024-10-02T16:15:00Z">
        <w:r>
          <w:t xml:space="preserve">An automated email/push notification </w:t>
        </w:r>
        <w:proofErr w:type="gramStart"/>
        <w:r>
          <w:t>should be sent</w:t>
        </w:r>
        <w:proofErr w:type="gramEnd"/>
        <w:r>
          <w:t xml:space="preserve"> to the Documentation Team Manager, informing him about the closure of any Archiving file with the needed details (number of contracts, number of pages, contract type (prepaid/postpaid), user, etc…)</w:t>
        </w:r>
      </w:ins>
    </w:p>
    <w:p w14:paraId="250B845A" w14:textId="77777777" w:rsidR="00BE7875" w:rsidRPr="004D00E5" w:rsidRDefault="00BE7875" w:rsidP="00BE7875">
      <w:pPr>
        <w:pStyle w:val="ListParagraph"/>
        <w:numPr>
          <w:ilvl w:val="0"/>
          <w:numId w:val="31"/>
        </w:numPr>
        <w:spacing w:after="160" w:line="259" w:lineRule="auto"/>
        <w:rPr>
          <w:ins w:id="529" w:author="Abdelkarim Mehdi" w:date="2024-10-02T16:15:00Z"/>
        </w:rPr>
      </w:pPr>
      <w:ins w:id="530" w:author="Abdelkarim Mehdi" w:date="2024-10-02T16:15:00Z">
        <w:r>
          <w:t>Admin should have the ability to generate Reports &amp; Dashboards to have generic or detailed overview about the process.</w:t>
        </w:r>
      </w:ins>
    </w:p>
    <w:p w14:paraId="4877C11A" w14:textId="77777777" w:rsidR="00BE7875" w:rsidRPr="00652F2F" w:rsidRDefault="00BE7875" w:rsidP="000A4DE3">
      <w:pPr>
        <w:pStyle w:val="NoSpacing"/>
        <w:rPr>
          <w:rFonts w:ascii="Calibri" w:hAnsi="Calibri" w:cs="Calibri"/>
          <w:b/>
          <w:bCs/>
          <w:sz w:val="40"/>
          <w:szCs w:val="40"/>
        </w:rPr>
      </w:pPr>
    </w:p>
    <w:sectPr w:rsidR="00BE7875" w:rsidRPr="00652F2F"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266472" w:rsidRDefault="00266472" w:rsidP="00641FBC">
      <w:pPr>
        <w:spacing w:after="0" w:line="240" w:lineRule="auto"/>
      </w:pPr>
      <w:r>
        <w:separator/>
      </w:r>
    </w:p>
  </w:endnote>
  <w:endnote w:type="continuationSeparator" w:id="0">
    <w:p w14:paraId="5391CDC8" w14:textId="77777777" w:rsidR="00266472" w:rsidRDefault="00266472"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12330646" w:rsidR="00266472" w:rsidRDefault="00266472">
        <w:pPr>
          <w:pStyle w:val="Footer"/>
          <w:jc w:val="center"/>
        </w:pPr>
        <w:r>
          <w:fldChar w:fldCharType="begin"/>
        </w:r>
        <w:r>
          <w:instrText xml:space="preserve"> PAGE   \* MERGEFORMAT </w:instrText>
        </w:r>
        <w:r>
          <w:fldChar w:fldCharType="separate"/>
        </w:r>
        <w:r w:rsidR="00BE7875">
          <w:rPr>
            <w:noProof/>
          </w:rPr>
          <w:t>13</w:t>
        </w:r>
        <w:r>
          <w:rPr>
            <w:noProof/>
          </w:rPr>
          <w:fldChar w:fldCharType="end"/>
        </w:r>
      </w:p>
    </w:sdtContent>
  </w:sdt>
  <w:p w14:paraId="7C81CE02" w14:textId="77777777" w:rsidR="00266472" w:rsidRDefault="00266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266472" w:rsidRDefault="00266472" w:rsidP="00641FBC">
      <w:pPr>
        <w:spacing w:after="0" w:line="240" w:lineRule="auto"/>
      </w:pPr>
      <w:r>
        <w:separator/>
      </w:r>
    </w:p>
  </w:footnote>
  <w:footnote w:type="continuationSeparator" w:id="0">
    <w:p w14:paraId="3CD18D00" w14:textId="77777777" w:rsidR="00266472" w:rsidRDefault="00266472"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5803117"/>
    <w:multiLevelType w:val="hybridMultilevel"/>
    <w:tmpl w:val="F7760380"/>
    <w:lvl w:ilvl="0" w:tplc="3DBE1EE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3538B"/>
    <w:multiLevelType w:val="hybridMultilevel"/>
    <w:tmpl w:val="85E2992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6244CC1"/>
    <w:multiLevelType w:val="hybridMultilevel"/>
    <w:tmpl w:val="B7B2D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785748"/>
    <w:multiLevelType w:val="hybridMultilevel"/>
    <w:tmpl w:val="40F8B9A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7E4066"/>
    <w:multiLevelType w:val="multilevel"/>
    <w:tmpl w:val="77CC3DEE"/>
    <w:lvl w:ilvl="0">
      <w:start w:val="6"/>
      <w:numFmt w:val="decimal"/>
      <w:lvlText w:val="%1"/>
      <w:lvlJc w:val="left"/>
      <w:pPr>
        <w:ind w:left="360" w:hanging="360"/>
      </w:pPr>
      <w:rPr>
        <w:rFonts w:asciiTheme="minorHAnsi" w:hAnsiTheme="minorHAnsi" w:cstheme="minorHAnsi" w:hint="default"/>
      </w:rPr>
    </w:lvl>
    <w:lvl w:ilvl="1">
      <w:start w:val="3"/>
      <w:numFmt w:val="decimal"/>
      <w:lvlText w:val="%1.%2"/>
      <w:lvlJc w:val="left"/>
      <w:pPr>
        <w:ind w:left="450" w:hanging="360"/>
      </w:pPr>
      <w:rPr>
        <w:rFonts w:asciiTheme="minorHAnsi" w:hAnsiTheme="minorHAnsi" w:cstheme="minorHAnsi" w:hint="default"/>
      </w:rPr>
    </w:lvl>
    <w:lvl w:ilvl="2">
      <w:start w:val="1"/>
      <w:numFmt w:val="decimal"/>
      <w:lvlText w:val="%1.%2.%3"/>
      <w:lvlJc w:val="left"/>
      <w:pPr>
        <w:ind w:left="900" w:hanging="720"/>
      </w:pPr>
      <w:rPr>
        <w:rFonts w:asciiTheme="minorHAnsi" w:hAnsiTheme="minorHAnsi" w:cstheme="minorHAnsi" w:hint="default"/>
      </w:rPr>
    </w:lvl>
    <w:lvl w:ilvl="3">
      <w:start w:val="1"/>
      <w:numFmt w:val="decimal"/>
      <w:lvlText w:val="%1.%2.%3.%4"/>
      <w:lvlJc w:val="left"/>
      <w:pPr>
        <w:ind w:left="1350" w:hanging="1080"/>
      </w:pPr>
      <w:rPr>
        <w:rFonts w:asciiTheme="minorHAnsi" w:hAnsiTheme="minorHAnsi" w:cstheme="minorHAnsi" w:hint="default"/>
      </w:rPr>
    </w:lvl>
    <w:lvl w:ilvl="4">
      <w:start w:val="1"/>
      <w:numFmt w:val="decimal"/>
      <w:lvlText w:val="%1.%2.%3.%4.%5"/>
      <w:lvlJc w:val="left"/>
      <w:pPr>
        <w:ind w:left="1440" w:hanging="1080"/>
      </w:pPr>
      <w:rPr>
        <w:rFonts w:asciiTheme="minorHAnsi" w:hAnsiTheme="minorHAnsi" w:cstheme="minorHAnsi" w:hint="default"/>
      </w:rPr>
    </w:lvl>
    <w:lvl w:ilvl="5">
      <w:start w:val="1"/>
      <w:numFmt w:val="decimal"/>
      <w:lvlText w:val="%1.%2.%3.%4.%5.%6"/>
      <w:lvlJc w:val="left"/>
      <w:pPr>
        <w:ind w:left="1890" w:hanging="1440"/>
      </w:pPr>
      <w:rPr>
        <w:rFonts w:asciiTheme="minorHAnsi" w:hAnsiTheme="minorHAnsi" w:cstheme="minorHAnsi" w:hint="default"/>
      </w:rPr>
    </w:lvl>
    <w:lvl w:ilvl="6">
      <w:start w:val="1"/>
      <w:numFmt w:val="decimal"/>
      <w:lvlText w:val="%1.%2.%3.%4.%5.%6.%7"/>
      <w:lvlJc w:val="left"/>
      <w:pPr>
        <w:ind w:left="1980" w:hanging="1440"/>
      </w:pPr>
      <w:rPr>
        <w:rFonts w:asciiTheme="minorHAnsi" w:hAnsiTheme="minorHAnsi" w:cstheme="minorHAnsi" w:hint="default"/>
      </w:rPr>
    </w:lvl>
    <w:lvl w:ilvl="7">
      <w:start w:val="1"/>
      <w:numFmt w:val="decimal"/>
      <w:lvlText w:val="%1.%2.%3.%4.%5.%6.%7.%8"/>
      <w:lvlJc w:val="left"/>
      <w:pPr>
        <w:ind w:left="2430" w:hanging="1800"/>
      </w:pPr>
      <w:rPr>
        <w:rFonts w:asciiTheme="minorHAnsi" w:hAnsiTheme="minorHAnsi" w:cstheme="minorHAnsi" w:hint="default"/>
      </w:rPr>
    </w:lvl>
    <w:lvl w:ilvl="8">
      <w:start w:val="1"/>
      <w:numFmt w:val="decimal"/>
      <w:lvlText w:val="%1.%2.%3.%4.%5.%6.%7.%8.%9"/>
      <w:lvlJc w:val="left"/>
      <w:pPr>
        <w:ind w:left="2880" w:hanging="2160"/>
      </w:pPr>
      <w:rPr>
        <w:rFonts w:asciiTheme="minorHAnsi" w:hAnsiTheme="minorHAnsi" w:cstheme="minorHAnsi" w:hint="default"/>
      </w:rPr>
    </w:lvl>
  </w:abstractNum>
  <w:abstractNum w:abstractNumId="9"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83398"/>
    <w:multiLevelType w:val="multilevel"/>
    <w:tmpl w:val="28FEE01C"/>
    <w:lvl w:ilvl="0">
      <w:start w:val="6"/>
      <w:numFmt w:val="decimal"/>
      <w:lvlText w:val="%1."/>
      <w:lvlJc w:val="left"/>
      <w:pPr>
        <w:ind w:left="432" w:hanging="432"/>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5991707"/>
    <w:multiLevelType w:val="hybridMultilevel"/>
    <w:tmpl w:val="40ECE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235A6"/>
    <w:multiLevelType w:val="hybridMultilevel"/>
    <w:tmpl w:val="D496F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D413044"/>
    <w:multiLevelType w:val="hybridMultilevel"/>
    <w:tmpl w:val="791A7102"/>
    <w:lvl w:ilvl="0" w:tplc="3DBE1EE0">
      <w:start w:val="1"/>
      <w:numFmt w:val="decimal"/>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3C31F2"/>
    <w:multiLevelType w:val="hybridMultilevel"/>
    <w:tmpl w:val="7BAA8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4D7E49"/>
    <w:multiLevelType w:val="hybridMultilevel"/>
    <w:tmpl w:val="17BA94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D9E6F96"/>
    <w:multiLevelType w:val="hybridMultilevel"/>
    <w:tmpl w:val="2ED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0E5C50"/>
    <w:multiLevelType w:val="hybridMultilevel"/>
    <w:tmpl w:val="70C24B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23" w15:restartNumberingAfterBreak="0">
    <w:nsid w:val="6E4E7379"/>
    <w:multiLevelType w:val="hybridMultilevel"/>
    <w:tmpl w:val="61D6D202"/>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0B2C23"/>
    <w:multiLevelType w:val="hybridMultilevel"/>
    <w:tmpl w:val="B2E8E052"/>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7E630A"/>
    <w:multiLevelType w:val="hybridMultilevel"/>
    <w:tmpl w:val="AB3EE1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6B7275"/>
    <w:multiLevelType w:val="multilevel"/>
    <w:tmpl w:val="D11A4784"/>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8" w15:restartNumberingAfterBreak="0">
    <w:nsid w:val="7FB637FC"/>
    <w:multiLevelType w:val="hybridMultilevel"/>
    <w:tmpl w:val="B5CAA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0"/>
  </w:num>
  <w:num w:numId="4">
    <w:abstractNumId w:val="4"/>
  </w:num>
  <w:num w:numId="5">
    <w:abstractNumId w:val="5"/>
  </w:num>
  <w:num w:numId="6">
    <w:abstractNumId w:val="6"/>
  </w:num>
  <w:num w:numId="7">
    <w:abstractNumId w:val="25"/>
  </w:num>
  <w:num w:numId="8">
    <w:abstractNumId w:val="21"/>
  </w:num>
  <w:num w:numId="9">
    <w:abstractNumId w:val="17"/>
  </w:num>
  <w:num w:numId="10">
    <w:abstractNumId w:val="20"/>
  </w:num>
  <w:num w:numId="11">
    <w:abstractNumId w:val="27"/>
  </w:num>
  <w:num w:numId="12">
    <w:abstractNumId w:val="8"/>
  </w:num>
  <w:num w:numId="13">
    <w:abstractNumId w:val="24"/>
  </w:num>
  <w:num w:numId="14">
    <w:abstractNumId w:val="7"/>
  </w:num>
  <w:num w:numId="15">
    <w:abstractNumId w:val="7"/>
  </w:num>
  <w:num w:numId="16">
    <w:abstractNumId w:val="7"/>
  </w:num>
  <w:num w:numId="17">
    <w:abstractNumId w:val="12"/>
  </w:num>
  <w:num w:numId="18">
    <w:abstractNumId w:val="2"/>
  </w:num>
  <w:num w:numId="19">
    <w:abstractNumId w:val="14"/>
  </w:num>
  <w:num w:numId="20">
    <w:abstractNumId w:val="3"/>
  </w:num>
  <w:num w:numId="21">
    <w:abstractNumId w:val="16"/>
  </w:num>
  <w:num w:numId="22">
    <w:abstractNumId w:val="10"/>
  </w:num>
  <w:num w:numId="23">
    <w:abstractNumId w:val="26"/>
  </w:num>
  <w:num w:numId="24">
    <w:abstractNumId w:val="11"/>
  </w:num>
  <w:num w:numId="25">
    <w:abstractNumId w:val="1"/>
  </w:num>
  <w:num w:numId="26">
    <w:abstractNumId w:val="13"/>
  </w:num>
  <w:num w:numId="27">
    <w:abstractNumId w:val="19"/>
  </w:num>
  <w:num w:numId="28">
    <w:abstractNumId w:val="15"/>
  </w:num>
  <w:num w:numId="29">
    <w:abstractNumId w:val="28"/>
  </w:num>
  <w:num w:numId="30">
    <w:abstractNumId w:val="23"/>
  </w:num>
  <w:num w:numId="31">
    <w:abstractNumId w:val="1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delkarim Mehdi">
    <w15:presenceInfo w15:providerId="AD" w15:userId="S-1-5-21-650392835-2463425025-3790067295-113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0F0D"/>
    <w:rsid w:val="0000182D"/>
    <w:rsid w:val="000027A7"/>
    <w:rsid w:val="00004EF8"/>
    <w:rsid w:val="00006DF9"/>
    <w:rsid w:val="00011AED"/>
    <w:rsid w:val="00012FAA"/>
    <w:rsid w:val="00017EBB"/>
    <w:rsid w:val="000213DA"/>
    <w:rsid w:val="00021538"/>
    <w:rsid w:val="00024617"/>
    <w:rsid w:val="000253DE"/>
    <w:rsid w:val="00025EC9"/>
    <w:rsid w:val="00026679"/>
    <w:rsid w:val="00033EDB"/>
    <w:rsid w:val="00034AFE"/>
    <w:rsid w:val="0003523D"/>
    <w:rsid w:val="00037AA3"/>
    <w:rsid w:val="0004064D"/>
    <w:rsid w:val="00042D73"/>
    <w:rsid w:val="00044427"/>
    <w:rsid w:val="000510F8"/>
    <w:rsid w:val="0006083D"/>
    <w:rsid w:val="00061FA3"/>
    <w:rsid w:val="000620AA"/>
    <w:rsid w:val="000627DE"/>
    <w:rsid w:val="00063147"/>
    <w:rsid w:val="000636DC"/>
    <w:rsid w:val="00065999"/>
    <w:rsid w:val="00067B3C"/>
    <w:rsid w:val="00072290"/>
    <w:rsid w:val="000758D0"/>
    <w:rsid w:val="0007614F"/>
    <w:rsid w:val="00080BD0"/>
    <w:rsid w:val="00082673"/>
    <w:rsid w:val="00083935"/>
    <w:rsid w:val="00084B71"/>
    <w:rsid w:val="0008507A"/>
    <w:rsid w:val="000866E9"/>
    <w:rsid w:val="00086C04"/>
    <w:rsid w:val="000907ED"/>
    <w:rsid w:val="000938CA"/>
    <w:rsid w:val="000A07A4"/>
    <w:rsid w:val="000A1E01"/>
    <w:rsid w:val="000A4DE3"/>
    <w:rsid w:val="000A5DAB"/>
    <w:rsid w:val="000A621D"/>
    <w:rsid w:val="000A70AB"/>
    <w:rsid w:val="000B12D1"/>
    <w:rsid w:val="000C3F10"/>
    <w:rsid w:val="000C669E"/>
    <w:rsid w:val="000D0001"/>
    <w:rsid w:val="000D0F40"/>
    <w:rsid w:val="000D1249"/>
    <w:rsid w:val="000D345B"/>
    <w:rsid w:val="000D4FF6"/>
    <w:rsid w:val="000D5C5F"/>
    <w:rsid w:val="000D6566"/>
    <w:rsid w:val="000E161E"/>
    <w:rsid w:val="000E2FCA"/>
    <w:rsid w:val="000E7072"/>
    <w:rsid w:val="000E7E2F"/>
    <w:rsid w:val="000F00CE"/>
    <w:rsid w:val="000F0A43"/>
    <w:rsid w:val="000F5293"/>
    <w:rsid w:val="00103CC3"/>
    <w:rsid w:val="0010643C"/>
    <w:rsid w:val="00113F00"/>
    <w:rsid w:val="001173B8"/>
    <w:rsid w:val="00121711"/>
    <w:rsid w:val="00122962"/>
    <w:rsid w:val="001230A0"/>
    <w:rsid w:val="00123321"/>
    <w:rsid w:val="001279A9"/>
    <w:rsid w:val="001302D9"/>
    <w:rsid w:val="00131687"/>
    <w:rsid w:val="00131EA5"/>
    <w:rsid w:val="0013652E"/>
    <w:rsid w:val="00137779"/>
    <w:rsid w:val="00141D08"/>
    <w:rsid w:val="0014229B"/>
    <w:rsid w:val="00143144"/>
    <w:rsid w:val="001433B8"/>
    <w:rsid w:val="0014358D"/>
    <w:rsid w:val="00143E00"/>
    <w:rsid w:val="0015005D"/>
    <w:rsid w:val="00150357"/>
    <w:rsid w:val="0015177E"/>
    <w:rsid w:val="00154E91"/>
    <w:rsid w:val="00155005"/>
    <w:rsid w:val="001608FE"/>
    <w:rsid w:val="001612EE"/>
    <w:rsid w:val="001618AB"/>
    <w:rsid w:val="001619BE"/>
    <w:rsid w:val="0016234C"/>
    <w:rsid w:val="00163D16"/>
    <w:rsid w:val="00163E69"/>
    <w:rsid w:val="00165C6B"/>
    <w:rsid w:val="00166728"/>
    <w:rsid w:val="00166ECF"/>
    <w:rsid w:val="001714F9"/>
    <w:rsid w:val="001717C7"/>
    <w:rsid w:val="001754A8"/>
    <w:rsid w:val="0018022D"/>
    <w:rsid w:val="00182AFC"/>
    <w:rsid w:val="00184661"/>
    <w:rsid w:val="00191E9D"/>
    <w:rsid w:val="001949C3"/>
    <w:rsid w:val="00194EBE"/>
    <w:rsid w:val="00196B20"/>
    <w:rsid w:val="00197E99"/>
    <w:rsid w:val="001A5322"/>
    <w:rsid w:val="001A6201"/>
    <w:rsid w:val="001A7794"/>
    <w:rsid w:val="001B042F"/>
    <w:rsid w:val="001B1847"/>
    <w:rsid w:val="001B6831"/>
    <w:rsid w:val="001C0EBE"/>
    <w:rsid w:val="001C1689"/>
    <w:rsid w:val="001C20AC"/>
    <w:rsid w:val="001C53A4"/>
    <w:rsid w:val="001D19E6"/>
    <w:rsid w:val="001D1BDF"/>
    <w:rsid w:val="001D2E77"/>
    <w:rsid w:val="001D5DC4"/>
    <w:rsid w:val="001D682B"/>
    <w:rsid w:val="001E017B"/>
    <w:rsid w:val="001E1766"/>
    <w:rsid w:val="001E2403"/>
    <w:rsid w:val="001E5EBE"/>
    <w:rsid w:val="001E6E8F"/>
    <w:rsid w:val="001E7A20"/>
    <w:rsid w:val="001E7B70"/>
    <w:rsid w:val="001F28F0"/>
    <w:rsid w:val="001F2BCE"/>
    <w:rsid w:val="001F4A60"/>
    <w:rsid w:val="001F6229"/>
    <w:rsid w:val="0020032A"/>
    <w:rsid w:val="002008EB"/>
    <w:rsid w:val="002012E6"/>
    <w:rsid w:val="00201353"/>
    <w:rsid w:val="0020235C"/>
    <w:rsid w:val="002033DC"/>
    <w:rsid w:val="00205752"/>
    <w:rsid w:val="00210E2D"/>
    <w:rsid w:val="00212AD2"/>
    <w:rsid w:val="002134B6"/>
    <w:rsid w:val="00214D64"/>
    <w:rsid w:val="00217570"/>
    <w:rsid w:val="00221D2A"/>
    <w:rsid w:val="00222C2E"/>
    <w:rsid w:val="002232C9"/>
    <w:rsid w:val="0022341F"/>
    <w:rsid w:val="00223A89"/>
    <w:rsid w:val="0022643D"/>
    <w:rsid w:val="0023069D"/>
    <w:rsid w:val="00230B69"/>
    <w:rsid w:val="00231965"/>
    <w:rsid w:val="00231A07"/>
    <w:rsid w:val="00231B96"/>
    <w:rsid w:val="00232685"/>
    <w:rsid w:val="00234338"/>
    <w:rsid w:val="002366AA"/>
    <w:rsid w:val="00236716"/>
    <w:rsid w:val="00240E42"/>
    <w:rsid w:val="002429F6"/>
    <w:rsid w:val="0025023E"/>
    <w:rsid w:val="00250527"/>
    <w:rsid w:val="00250C91"/>
    <w:rsid w:val="00251202"/>
    <w:rsid w:val="00251A74"/>
    <w:rsid w:val="00255406"/>
    <w:rsid w:val="002559A3"/>
    <w:rsid w:val="00257F0E"/>
    <w:rsid w:val="0026006A"/>
    <w:rsid w:val="002612A8"/>
    <w:rsid w:val="00263457"/>
    <w:rsid w:val="00266472"/>
    <w:rsid w:val="00272037"/>
    <w:rsid w:val="00272159"/>
    <w:rsid w:val="0027365E"/>
    <w:rsid w:val="00275570"/>
    <w:rsid w:val="00277B64"/>
    <w:rsid w:val="002809D7"/>
    <w:rsid w:val="002826F2"/>
    <w:rsid w:val="002838DE"/>
    <w:rsid w:val="00283BA0"/>
    <w:rsid w:val="00283CB2"/>
    <w:rsid w:val="00285DF1"/>
    <w:rsid w:val="00286C99"/>
    <w:rsid w:val="002874B6"/>
    <w:rsid w:val="00290AD3"/>
    <w:rsid w:val="00291D7A"/>
    <w:rsid w:val="0029337A"/>
    <w:rsid w:val="00294B37"/>
    <w:rsid w:val="00294E3E"/>
    <w:rsid w:val="002A1869"/>
    <w:rsid w:val="002A2FED"/>
    <w:rsid w:val="002A49D4"/>
    <w:rsid w:val="002A63B8"/>
    <w:rsid w:val="002B5F3F"/>
    <w:rsid w:val="002B612D"/>
    <w:rsid w:val="002C2B5A"/>
    <w:rsid w:val="002C46D1"/>
    <w:rsid w:val="002C6DA7"/>
    <w:rsid w:val="002D124D"/>
    <w:rsid w:val="002D2728"/>
    <w:rsid w:val="002D3A38"/>
    <w:rsid w:val="002D40A6"/>
    <w:rsid w:val="002D596F"/>
    <w:rsid w:val="002E7BC0"/>
    <w:rsid w:val="002F76F4"/>
    <w:rsid w:val="00301DD9"/>
    <w:rsid w:val="00302597"/>
    <w:rsid w:val="00302E26"/>
    <w:rsid w:val="0030336D"/>
    <w:rsid w:val="0030436C"/>
    <w:rsid w:val="00307B7F"/>
    <w:rsid w:val="003105D2"/>
    <w:rsid w:val="00311C6A"/>
    <w:rsid w:val="00313F3A"/>
    <w:rsid w:val="0031444D"/>
    <w:rsid w:val="003147C4"/>
    <w:rsid w:val="00315185"/>
    <w:rsid w:val="003205FB"/>
    <w:rsid w:val="00322F09"/>
    <w:rsid w:val="00327C62"/>
    <w:rsid w:val="00330027"/>
    <w:rsid w:val="00330A9D"/>
    <w:rsid w:val="003347BD"/>
    <w:rsid w:val="00335964"/>
    <w:rsid w:val="003361B4"/>
    <w:rsid w:val="00336353"/>
    <w:rsid w:val="003418A9"/>
    <w:rsid w:val="00342575"/>
    <w:rsid w:val="00345719"/>
    <w:rsid w:val="003508E0"/>
    <w:rsid w:val="00350FE8"/>
    <w:rsid w:val="00351BC6"/>
    <w:rsid w:val="0035208F"/>
    <w:rsid w:val="00352615"/>
    <w:rsid w:val="00354491"/>
    <w:rsid w:val="0035611D"/>
    <w:rsid w:val="00357715"/>
    <w:rsid w:val="003612D9"/>
    <w:rsid w:val="00366657"/>
    <w:rsid w:val="00367F66"/>
    <w:rsid w:val="00370879"/>
    <w:rsid w:val="00375DFA"/>
    <w:rsid w:val="00382049"/>
    <w:rsid w:val="00383669"/>
    <w:rsid w:val="003A681B"/>
    <w:rsid w:val="003A7FD5"/>
    <w:rsid w:val="003B4752"/>
    <w:rsid w:val="003C1DA4"/>
    <w:rsid w:val="003C3E92"/>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6230"/>
    <w:rsid w:val="00447AEC"/>
    <w:rsid w:val="00454F3E"/>
    <w:rsid w:val="004620CD"/>
    <w:rsid w:val="00462ED9"/>
    <w:rsid w:val="004631E9"/>
    <w:rsid w:val="00481A82"/>
    <w:rsid w:val="004828CD"/>
    <w:rsid w:val="00483EA2"/>
    <w:rsid w:val="00484242"/>
    <w:rsid w:val="00490B9E"/>
    <w:rsid w:val="0049191E"/>
    <w:rsid w:val="00493F60"/>
    <w:rsid w:val="004949D9"/>
    <w:rsid w:val="00495A82"/>
    <w:rsid w:val="004A1F01"/>
    <w:rsid w:val="004A51A4"/>
    <w:rsid w:val="004A7272"/>
    <w:rsid w:val="004B1BBE"/>
    <w:rsid w:val="004B4040"/>
    <w:rsid w:val="004B4A59"/>
    <w:rsid w:val="004B5954"/>
    <w:rsid w:val="004B6E5D"/>
    <w:rsid w:val="004B7CBD"/>
    <w:rsid w:val="004C34C1"/>
    <w:rsid w:val="004C76A4"/>
    <w:rsid w:val="004D0438"/>
    <w:rsid w:val="004D0C23"/>
    <w:rsid w:val="004D0DED"/>
    <w:rsid w:val="004D1908"/>
    <w:rsid w:val="004D4699"/>
    <w:rsid w:val="004D4BC6"/>
    <w:rsid w:val="004D5345"/>
    <w:rsid w:val="004D6543"/>
    <w:rsid w:val="004D704B"/>
    <w:rsid w:val="004D72DE"/>
    <w:rsid w:val="004D7D9C"/>
    <w:rsid w:val="004E07F6"/>
    <w:rsid w:val="004E24B9"/>
    <w:rsid w:val="004F0991"/>
    <w:rsid w:val="004F401D"/>
    <w:rsid w:val="004F4FBC"/>
    <w:rsid w:val="004F53C5"/>
    <w:rsid w:val="004F58CF"/>
    <w:rsid w:val="00502588"/>
    <w:rsid w:val="00502A76"/>
    <w:rsid w:val="00503405"/>
    <w:rsid w:val="00503C78"/>
    <w:rsid w:val="00505E3E"/>
    <w:rsid w:val="005066F5"/>
    <w:rsid w:val="005114A6"/>
    <w:rsid w:val="00512019"/>
    <w:rsid w:val="0051227D"/>
    <w:rsid w:val="005125B6"/>
    <w:rsid w:val="005145C4"/>
    <w:rsid w:val="005177C5"/>
    <w:rsid w:val="00520FFB"/>
    <w:rsid w:val="00521AA9"/>
    <w:rsid w:val="00524149"/>
    <w:rsid w:val="005248A0"/>
    <w:rsid w:val="00533270"/>
    <w:rsid w:val="00533487"/>
    <w:rsid w:val="00533B37"/>
    <w:rsid w:val="005343F1"/>
    <w:rsid w:val="00535334"/>
    <w:rsid w:val="005355D3"/>
    <w:rsid w:val="00535977"/>
    <w:rsid w:val="00537FB6"/>
    <w:rsid w:val="00540EB7"/>
    <w:rsid w:val="00542F2D"/>
    <w:rsid w:val="005459FC"/>
    <w:rsid w:val="0054614E"/>
    <w:rsid w:val="00550AB7"/>
    <w:rsid w:val="00557C6B"/>
    <w:rsid w:val="005679C8"/>
    <w:rsid w:val="00571175"/>
    <w:rsid w:val="00571FB7"/>
    <w:rsid w:val="00572597"/>
    <w:rsid w:val="00581865"/>
    <w:rsid w:val="00582B74"/>
    <w:rsid w:val="00587BF2"/>
    <w:rsid w:val="00591726"/>
    <w:rsid w:val="005928D4"/>
    <w:rsid w:val="00595E7A"/>
    <w:rsid w:val="005A21A2"/>
    <w:rsid w:val="005A36AC"/>
    <w:rsid w:val="005A3BE2"/>
    <w:rsid w:val="005A520A"/>
    <w:rsid w:val="005A5333"/>
    <w:rsid w:val="005A643E"/>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6AFC"/>
    <w:rsid w:val="005F1514"/>
    <w:rsid w:val="005F32E6"/>
    <w:rsid w:val="005F50F7"/>
    <w:rsid w:val="005F6C86"/>
    <w:rsid w:val="00600B5D"/>
    <w:rsid w:val="006029BC"/>
    <w:rsid w:val="00603BE9"/>
    <w:rsid w:val="006054FB"/>
    <w:rsid w:val="006060FD"/>
    <w:rsid w:val="006070F3"/>
    <w:rsid w:val="006072E7"/>
    <w:rsid w:val="0061641A"/>
    <w:rsid w:val="00616DBA"/>
    <w:rsid w:val="006177BC"/>
    <w:rsid w:val="00617DAB"/>
    <w:rsid w:val="00620E8A"/>
    <w:rsid w:val="0062335A"/>
    <w:rsid w:val="006274BC"/>
    <w:rsid w:val="00631D7F"/>
    <w:rsid w:val="00634A7C"/>
    <w:rsid w:val="00636B94"/>
    <w:rsid w:val="0063711D"/>
    <w:rsid w:val="00641FBC"/>
    <w:rsid w:val="0064260A"/>
    <w:rsid w:val="00645AA2"/>
    <w:rsid w:val="006470D2"/>
    <w:rsid w:val="00650DBF"/>
    <w:rsid w:val="0065115A"/>
    <w:rsid w:val="006514D2"/>
    <w:rsid w:val="00651C25"/>
    <w:rsid w:val="0065203A"/>
    <w:rsid w:val="00652F2F"/>
    <w:rsid w:val="00654B06"/>
    <w:rsid w:val="00654E63"/>
    <w:rsid w:val="00656B08"/>
    <w:rsid w:val="006579E4"/>
    <w:rsid w:val="006627A8"/>
    <w:rsid w:val="00663ADF"/>
    <w:rsid w:val="00666A33"/>
    <w:rsid w:val="00666DCC"/>
    <w:rsid w:val="006707D2"/>
    <w:rsid w:val="0067406A"/>
    <w:rsid w:val="006755C5"/>
    <w:rsid w:val="00683558"/>
    <w:rsid w:val="00685EDE"/>
    <w:rsid w:val="00686963"/>
    <w:rsid w:val="006919A4"/>
    <w:rsid w:val="006A2710"/>
    <w:rsid w:val="006B0F43"/>
    <w:rsid w:val="006B1C0C"/>
    <w:rsid w:val="006C7AD9"/>
    <w:rsid w:val="006D09D1"/>
    <w:rsid w:val="006D0DB2"/>
    <w:rsid w:val="006D13CE"/>
    <w:rsid w:val="006D1B28"/>
    <w:rsid w:val="006D1BD5"/>
    <w:rsid w:val="006D22BD"/>
    <w:rsid w:val="006D3695"/>
    <w:rsid w:val="006D4457"/>
    <w:rsid w:val="006D4591"/>
    <w:rsid w:val="006D6599"/>
    <w:rsid w:val="006D75AA"/>
    <w:rsid w:val="006E573D"/>
    <w:rsid w:val="006E5FBB"/>
    <w:rsid w:val="006E681C"/>
    <w:rsid w:val="006F17F0"/>
    <w:rsid w:val="006F2B92"/>
    <w:rsid w:val="006F3D91"/>
    <w:rsid w:val="006F7AA5"/>
    <w:rsid w:val="007005C3"/>
    <w:rsid w:val="00703532"/>
    <w:rsid w:val="00703D68"/>
    <w:rsid w:val="00704DB3"/>
    <w:rsid w:val="00705990"/>
    <w:rsid w:val="00711E14"/>
    <w:rsid w:val="0071219B"/>
    <w:rsid w:val="00713085"/>
    <w:rsid w:val="007131AD"/>
    <w:rsid w:val="007135A5"/>
    <w:rsid w:val="00714BB2"/>
    <w:rsid w:val="007226CE"/>
    <w:rsid w:val="00730D8F"/>
    <w:rsid w:val="0073121A"/>
    <w:rsid w:val="00736156"/>
    <w:rsid w:val="00740922"/>
    <w:rsid w:val="0074337C"/>
    <w:rsid w:val="007434AB"/>
    <w:rsid w:val="00743C1A"/>
    <w:rsid w:val="0074699E"/>
    <w:rsid w:val="00752DEF"/>
    <w:rsid w:val="00757907"/>
    <w:rsid w:val="00764054"/>
    <w:rsid w:val="007642C8"/>
    <w:rsid w:val="00770DE4"/>
    <w:rsid w:val="00773433"/>
    <w:rsid w:val="00773815"/>
    <w:rsid w:val="0077441E"/>
    <w:rsid w:val="00775EA9"/>
    <w:rsid w:val="00777125"/>
    <w:rsid w:val="00782B0F"/>
    <w:rsid w:val="00784790"/>
    <w:rsid w:val="00785092"/>
    <w:rsid w:val="00790B5B"/>
    <w:rsid w:val="007926A3"/>
    <w:rsid w:val="00795A01"/>
    <w:rsid w:val="007977B5"/>
    <w:rsid w:val="007A1620"/>
    <w:rsid w:val="007A19C1"/>
    <w:rsid w:val="007A22E3"/>
    <w:rsid w:val="007A29ED"/>
    <w:rsid w:val="007A29F1"/>
    <w:rsid w:val="007A2EF1"/>
    <w:rsid w:val="007A52B9"/>
    <w:rsid w:val="007B2023"/>
    <w:rsid w:val="007B2C49"/>
    <w:rsid w:val="007B6F57"/>
    <w:rsid w:val="007B78F9"/>
    <w:rsid w:val="007C00DE"/>
    <w:rsid w:val="007C0998"/>
    <w:rsid w:val="007C1AC9"/>
    <w:rsid w:val="007C619C"/>
    <w:rsid w:val="007C69D3"/>
    <w:rsid w:val="007D08AC"/>
    <w:rsid w:val="007D1144"/>
    <w:rsid w:val="007D2837"/>
    <w:rsid w:val="007D47A5"/>
    <w:rsid w:val="007D4E43"/>
    <w:rsid w:val="007D5478"/>
    <w:rsid w:val="007D6447"/>
    <w:rsid w:val="007D6573"/>
    <w:rsid w:val="007D6AD4"/>
    <w:rsid w:val="007D6F58"/>
    <w:rsid w:val="007D7222"/>
    <w:rsid w:val="007E1CB6"/>
    <w:rsid w:val="007E3BED"/>
    <w:rsid w:val="007E4B1E"/>
    <w:rsid w:val="007E5227"/>
    <w:rsid w:val="007E5369"/>
    <w:rsid w:val="007E6276"/>
    <w:rsid w:val="007E75E6"/>
    <w:rsid w:val="007F1AE9"/>
    <w:rsid w:val="007F3726"/>
    <w:rsid w:val="007F5E0C"/>
    <w:rsid w:val="00800E8A"/>
    <w:rsid w:val="008016C4"/>
    <w:rsid w:val="008028FB"/>
    <w:rsid w:val="00804874"/>
    <w:rsid w:val="00804939"/>
    <w:rsid w:val="008101F2"/>
    <w:rsid w:val="00813C7A"/>
    <w:rsid w:val="00816398"/>
    <w:rsid w:val="008165F8"/>
    <w:rsid w:val="00825483"/>
    <w:rsid w:val="008260D5"/>
    <w:rsid w:val="00831D6E"/>
    <w:rsid w:val="00837E5B"/>
    <w:rsid w:val="00840633"/>
    <w:rsid w:val="0084625B"/>
    <w:rsid w:val="00847D00"/>
    <w:rsid w:val="00847F3E"/>
    <w:rsid w:val="00851D30"/>
    <w:rsid w:val="00855EA1"/>
    <w:rsid w:val="008608C2"/>
    <w:rsid w:val="00860C33"/>
    <w:rsid w:val="008638CE"/>
    <w:rsid w:val="008645FF"/>
    <w:rsid w:val="00864E7C"/>
    <w:rsid w:val="00870730"/>
    <w:rsid w:val="00870E89"/>
    <w:rsid w:val="008771D9"/>
    <w:rsid w:val="00880093"/>
    <w:rsid w:val="00883587"/>
    <w:rsid w:val="00884B35"/>
    <w:rsid w:val="008852F0"/>
    <w:rsid w:val="008870D9"/>
    <w:rsid w:val="0089120F"/>
    <w:rsid w:val="0089473D"/>
    <w:rsid w:val="00897DD1"/>
    <w:rsid w:val="008A3EA6"/>
    <w:rsid w:val="008A4FB6"/>
    <w:rsid w:val="008A6CDB"/>
    <w:rsid w:val="008B0157"/>
    <w:rsid w:val="008B23FF"/>
    <w:rsid w:val="008B4F8A"/>
    <w:rsid w:val="008B5D7E"/>
    <w:rsid w:val="008B7A01"/>
    <w:rsid w:val="008C1B71"/>
    <w:rsid w:val="008C5879"/>
    <w:rsid w:val="008C5CDB"/>
    <w:rsid w:val="008C7A78"/>
    <w:rsid w:val="008D3397"/>
    <w:rsid w:val="008D5CFB"/>
    <w:rsid w:val="008D7B8C"/>
    <w:rsid w:val="008D7F4F"/>
    <w:rsid w:val="008E2A33"/>
    <w:rsid w:val="008E3924"/>
    <w:rsid w:val="008E775D"/>
    <w:rsid w:val="008F2129"/>
    <w:rsid w:val="008F23FE"/>
    <w:rsid w:val="008F5D3C"/>
    <w:rsid w:val="008F750F"/>
    <w:rsid w:val="00900667"/>
    <w:rsid w:val="00901FAC"/>
    <w:rsid w:val="0090303D"/>
    <w:rsid w:val="00903D10"/>
    <w:rsid w:val="00906CBD"/>
    <w:rsid w:val="00912372"/>
    <w:rsid w:val="00913388"/>
    <w:rsid w:val="00914B91"/>
    <w:rsid w:val="00915649"/>
    <w:rsid w:val="00915BBD"/>
    <w:rsid w:val="009174F1"/>
    <w:rsid w:val="00925B1F"/>
    <w:rsid w:val="00926574"/>
    <w:rsid w:val="00927965"/>
    <w:rsid w:val="00930274"/>
    <w:rsid w:val="00930C05"/>
    <w:rsid w:val="009332EA"/>
    <w:rsid w:val="00933BB4"/>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2D09"/>
    <w:rsid w:val="009942B9"/>
    <w:rsid w:val="00996561"/>
    <w:rsid w:val="00996597"/>
    <w:rsid w:val="009A016C"/>
    <w:rsid w:val="009A0DE2"/>
    <w:rsid w:val="009A106D"/>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D07BA"/>
    <w:rsid w:val="009D141B"/>
    <w:rsid w:val="009D1436"/>
    <w:rsid w:val="009D2395"/>
    <w:rsid w:val="009D332A"/>
    <w:rsid w:val="009D37AB"/>
    <w:rsid w:val="009D3D91"/>
    <w:rsid w:val="009D3F40"/>
    <w:rsid w:val="009D4672"/>
    <w:rsid w:val="009D5ACB"/>
    <w:rsid w:val="009E081B"/>
    <w:rsid w:val="009E2D19"/>
    <w:rsid w:val="009E3C68"/>
    <w:rsid w:val="009E3F67"/>
    <w:rsid w:val="009E4902"/>
    <w:rsid w:val="009E4B79"/>
    <w:rsid w:val="009E6F58"/>
    <w:rsid w:val="009F15B8"/>
    <w:rsid w:val="009F3FB2"/>
    <w:rsid w:val="009F43F6"/>
    <w:rsid w:val="009F5A3F"/>
    <w:rsid w:val="009F7925"/>
    <w:rsid w:val="00A02A87"/>
    <w:rsid w:val="00A047D4"/>
    <w:rsid w:val="00A04F8A"/>
    <w:rsid w:val="00A106B2"/>
    <w:rsid w:val="00A1249C"/>
    <w:rsid w:val="00A14F71"/>
    <w:rsid w:val="00A1723C"/>
    <w:rsid w:val="00A215BE"/>
    <w:rsid w:val="00A21AA2"/>
    <w:rsid w:val="00A27535"/>
    <w:rsid w:val="00A27A2B"/>
    <w:rsid w:val="00A323A4"/>
    <w:rsid w:val="00A33EAC"/>
    <w:rsid w:val="00A375E2"/>
    <w:rsid w:val="00A3784E"/>
    <w:rsid w:val="00A42C49"/>
    <w:rsid w:val="00A460BD"/>
    <w:rsid w:val="00A51F4E"/>
    <w:rsid w:val="00A60D0C"/>
    <w:rsid w:val="00A65793"/>
    <w:rsid w:val="00A65DA0"/>
    <w:rsid w:val="00A67B9B"/>
    <w:rsid w:val="00A720CE"/>
    <w:rsid w:val="00A72F2F"/>
    <w:rsid w:val="00A736E5"/>
    <w:rsid w:val="00A74E82"/>
    <w:rsid w:val="00A761D8"/>
    <w:rsid w:val="00A7716B"/>
    <w:rsid w:val="00A771B5"/>
    <w:rsid w:val="00A77FD8"/>
    <w:rsid w:val="00A818DD"/>
    <w:rsid w:val="00A84158"/>
    <w:rsid w:val="00A85118"/>
    <w:rsid w:val="00A90E66"/>
    <w:rsid w:val="00A93310"/>
    <w:rsid w:val="00AA1C83"/>
    <w:rsid w:val="00AA1DF0"/>
    <w:rsid w:val="00AA36C0"/>
    <w:rsid w:val="00AB1735"/>
    <w:rsid w:val="00AB1DDA"/>
    <w:rsid w:val="00AB4B2E"/>
    <w:rsid w:val="00AB7CAF"/>
    <w:rsid w:val="00AC0D88"/>
    <w:rsid w:val="00AC2A87"/>
    <w:rsid w:val="00AC4540"/>
    <w:rsid w:val="00AC456E"/>
    <w:rsid w:val="00AC660A"/>
    <w:rsid w:val="00AC7956"/>
    <w:rsid w:val="00AC7BE7"/>
    <w:rsid w:val="00AD591D"/>
    <w:rsid w:val="00AD6C89"/>
    <w:rsid w:val="00AE29AB"/>
    <w:rsid w:val="00AE4EA4"/>
    <w:rsid w:val="00AE52A8"/>
    <w:rsid w:val="00AE5678"/>
    <w:rsid w:val="00AE5D9A"/>
    <w:rsid w:val="00AF1A61"/>
    <w:rsid w:val="00AF2341"/>
    <w:rsid w:val="00AF66C1"/>
    <w:rsid w:val="00B00114"/>
    <w:rsid w:val="00B03878"/>
    <w:rsid w:val="00B07181"/>
    <w:rsid w:val="00B07925"/>
    <w:rsid w:val="00B115CB"/>
    <w:rsid w:val="00B11FC6"/>
    <w:rsid w:val="00B14167"/>
    <w:rsid w:val="00B14E8D"/>
    <w:rsid w:val="00B1510A"/>
    <w:rsid w:val="00B157CF"/>
    <w:rsid w:val="00B16AE7"/>
    <w:rsid w:val="00B2004F"/>
    <w:rsid w:val="00B211E1"/>
    <w:rsid w:val="00B212A5"/>
    <w:rsid w:val="00B238AA"/>
    <w:rsid w:val="00B24804"/>
    <w:rsid w:val="00B31F40"/>
    <w:rsid w:val="00B34327"/>
    <w:rsid w:val="00B358EF"/>
    <w:rsid w:val="00B37D0B"/>
    <w:rsid w:val="00B41E7E"/>
    <w:rsid w:val="00B54DD4"/>
    <w:rsid w:val="00B557DB"/>
    <w:rsid w:val="00B57433"/>
    <w:rsid w:val="00B60580"/>
    <w:rsid w:val="00B6342B"/>
    <w:rsid w:val="00B65223"/>
    <w:rsid w:val="00B65C6E"/>
    <w:rsid w:val="00B66506"/>
    <w:rsid w:val="00B66B1E"/>
    <w:rsid w:val="00B67F0B"/>
    <w:rsid w:val="00B75348"/>
    <w:rsid w:val="00B7633B"/>
    <w:rsid w:val="00B765F3"/>
    <w:rsid w:val="00B8406C"/>
    <w:rsid w:val="00B909FB"/>
    <w:rsid w:val="00B9367F"/>
    <w:rsid w:val="00B951B5"/>
    <w:rsid w:val="00BA122E"/>
    <w:rsid w:val="00BA1F39"/>
    <w:rsid w:val="00BA2BEC"/>
    <w:rsid w:val="00BA34D5"/>
    <w:rsid w:val="00BA4E28"/>
    <w:rsid w:val="00BA5B58"/>
    <w:rsid w:val="00BA6666"/>
    <w:rsid w:val="00BB01A4"/>
    <w:rsid w:val="00BB5E17"/>
    <w:rsid w:val="00BC0EB6"/>
    <w:rsid w:val="00BC3D5E"/>
    <w:rsid w:val="00BC52E8"/>
    <w:rsid w:val="00BC62AE"/>
    <w:rsid w:val="00BD29B8"/>
    <w:rsid w:val="00BD2D56"/>
    <w:rsid w:val="00BD3114"/>
    <w:rsid w:val="00BD34A3"/>
    <w:rsid w:val="00BD53DD"/>
    <w:rsid w:val="00BD7C7B"/>
    <w:rsid w:val="00BE0F17"/>
    <w:rsid w:val="00BE11F0"/>
    <w:rsid w:val="00BE36A4"/>
    <w:rsid w:val="00BE37FB"/>
    <w:rsid w:val="00BE71BA"/>
    <w:rsid w:val="00BE7875"/>
    <w:rsid w:val="00BF11A6"/>
    <w:rsid w:val="00BF19BA"/>
    <w:rsid w:val="00BF2B97"/>
    <w:rsid w:val="00BF401F"/>
    <w:rsid w:val="00BF43A0"/>
    <w:rsid w:val="00BF5E82"/>
    <w:rsid w:val="00BF6279"/>
    <w:rsid w:val="00C012A9"/>
    <w:rsid w:val="00C01990"/>
    <w:rsid w:val="00C101E0"/>
    <w:rsid w:val="00C12D03"/>
    <w:rsid w:val="00C137CC"/>
    <w:rsid w:val="00C14B39"/>
    <w:rsid w:val="00C17C23"/>
    <w:rsid w:val="00C210AB"/>
    <w:rsid w:val="00C239C8"/>
    <w:rsid w:val="00C26FAD"/>
    <w:rsid w:val="00C27EF1"/>
    <w:rsid w:val="00C314AB"/>
    <w:rsid w:val="00C33FA1"/>
    <w:rsid w:val="00C34346"/>
    <w:rsid w:val="00C34518"/>
    <w:rsid w:val="00C35EEF"/>
    <w:rsid w:val="00C40519"/>
    <w:rsid w:val="00C40C94"/>
    <w:rsid w:val="00C42496"/>
    <w:rsid w:val="00C431AB"/>
    <w:rsid w:val="00C44BE1"/>
    <w:rsid w:val="00C46CA9"/>
    <w:rsid w:val="00C47B78"/>
    <w:rsid w:val="00C50254"/>
    <w:rsid w:val="00C50A3F"/>
    <w:rsid w:val="00C5507B"/>
    <w:rsid w:val="00C57380"/>
    <w:rsid w:val="00C57D3F"/>
    <w:rsid w:val="00C612F6"/>
    <w:rsid w:val="00C644C9"/>
    <w:rsid w:val="00C66397"/>
    <w:rsid w:val="00C7101E"/>
    <w:rsid w:val="00C73B41"/>
    <w:rsid w:val="00C80272"/>
    <w:rsid w:val="00C812C2"/>
    <w:rsid w:val="00C846FB"/>
    <w:rsid w:val="00C85BF8"/>
    <w:rsid w:val="00C87CF4"/>
    <w:rsid w:val="00C91B27"/>
    <w:rsid w:val="00C956CA"/>
    <w:rsid w:val="00C966DC"/>
    <w:rsid w:val="00CA0953"/>
    <w:rsid w:val="00CA1191"/>
    <w:rsid w:val="00CA1CCD"/>
    <w:rsid w:val="00CA402C"/>
    <w:rsid w:val="00CA4361"/>
    <w:rsid w:val="00CA687F"/>
    <w:rsid w:val="00CB0635"/>
    <w:rsid w:val="00CB5B54"/>
    <w:rsid w:val="00CC17B7"/>
    <w:rsid w:val="00CC3A90"/>
    <w:rsid w:val="00CC484B"/>
    <w:rsid w:val="00CC48A1"/>
    <w:rsid w:val="00CC5561"/>
    <w:rsid w:val="00CC5A1E"/>
    <w:rsid w:val="00CC617F"/>
    <w:rsid w:val="00CD0799"/>
    <w:rsid w:val="00CD13B7"/>
    <w:rsid w:val="00CD2C0A"/>
    <w:rsid w:val="00CD2D6C"/>
    <w:rsid w:val="00CD3F36"/>
    <w:rsid w:val="00CD4E51"/>
    <w:rsid w:val="00CD726A"/>
    <w:rsid w:val="00CD78D8"/>
    <w:rsid w:val="00CE2145"/>
    <w:rsid w:val="00CE2329"/>
    <w:rsid w:val="00CE4424"/>
    <w:rsid w:val="00CE4538"/>
    <w:rsid w:val="00CF0DD1"/>
    <w:rsid w:val="00CF4000"/>
    <w:rsid w:val="00CF463B"/>
    <w:rsid w:val="00CF683D"/>
    <w:rsid w:val="00CF788A"/>
    <w:rsid w:val="00D0122A"/>
    <w:rsid w:val="00D03399"/>
    <w:rsid w:val="00D03B7B"/>
    <w:rsid w:val="00D03BFC"/>
    <w:rsid w:val="00D0570B"/>
    <w:rsid w:val="00D10705"/>
    <w:rsid w:val="00D11307"/>
    <w:rsid w:val="00D117D0"/>
    <w:rsid w:val="00D13347"/>
    <w:rsid w:val="00D206FA"/>
    <w:rsid w:val="00D2141B"/>
    <w:rsid w:val="00D23B70"/>
    <w:rsid w:val="00D27440"/>
    <w:rsid w:val="00D37320"/>
    <w:rsid w:val="00D40A85"/>
    <w:rsid w:val="00D427EB"/>
    <w:rsid w:val="00D51B49"/>
    <w:rsid w:val="00D60B32"/>
    <w:rsid w:val="00D6177B"/>
    <w:rsid w:val="00D61791"/>
    <w:rsid w:val="00D6542D"/>
    <w:rsid w:val="00D726FF"/>
    <w:rsid w:val="00D74338"/>
    <w:rsid w:val="00D7581C"/>
    <w:rsid w:val="00D766AF"/>
    <w:rsid w:val="00D76ED0"/>
    <w:rsid w:val="00D7791C"/>
    <w:rsid w:val="00D80167"/>
    <w:rsid w:val="00D809C7"/>
    <w:rsid w:val="00D82F79"/>
    <w:rsid w:val="00D832BE"/>
    <w:rsid w:val="00D84337"/>
    <w:rsid w:val="00D84497"/>
    <w:rsid w:val="00D85610"/>
    <w:rsid w:val="00D91407"/>
    <w:rsid w:val="00D948E6"/>
    <w:rsid w:val="00D94F3A"/>
    <w:rsid w:val="00D9737E"/>
    <w:rsid w:val="00DA1B90"/>
    <w:rsid w:val="00DA1DBF"/>
    <w:rsid w:val="00DA25FB"/>
    <w:rsid w:val="00DA6365"/>
    <w:rsid w:val="00DB1BB4"/>
    <w:rsid w:val="00DB28AB"/>
    <w:rsid w:val="00DB38C2"/>
    <w:rsid w:val="00DB3C5E"/>
    <w:rsid w:val="00DB4684"/>
    <w:rsid w:val="00DB70E2"/>
    <w:rsid w:val="00DB7DCC"/>
    <w:rsid w:val="00DC1251"/>
    <w:rsid w:val="00DC1C89"/>
    <w:rsid w:val="00DC3635"/>
    <w:rsid w:val="00DC42C0"/>
    <w:rsid w:val="00DC64D3"/>
    <w:rsid w:val="00DD3420"/>
    <w:rsid w:val="00DD7CBF"/>
    <w:rsid w:val="00DE008A"/>
    <w:rsid w:val="00DE6BA5"/>
    <w:rsid w:val="00DE6ED9"/>
    <w:rsid w:val="00DE74F8"/>
    <w:rsid w:val="00DF0B39"/>
    <w:rsid w:val="00DF2789"/>
    <w:rsid w:val="00DF36F8"/>
    <w:rsid w:val="00E00DE5"/>
    <w:rsid w:val="00E01B6A"/>
    <w:rsid w:val="00E03E30"/>
    <w:rsid w:val="00E047F3"/>
    <w:rsid w:val="00E05170"/>
    <w:rsid w:val="00E06489"/>
    <w:rsid w:val="00E100AA"/>
    <w:rsid w:val="00E1230D"/>
    <w:rsid w:val="00E14112"/>
    <w:rsid w:val="00E17FF0"/>
    <w:rsid w:val="00E2048B"/>
    <w:rsid w:val="00E2079A"/>
    <w:rsid w:val="00E20977"/>
    <w:rsid w:val="00E2190B"/>
    <w:rsid w:val="00E31AC3"/>
    <w:rsid w:val="00E324CF"/>
    <w:rsid w:val="00E346C4"/>
    <w:rsid w:val="00E36C77"/>
    <w:rsid w:val="00E37D2E"/>
    <w:rsid w:val="00E4376B"/>
    <w:rsid w:val="00E45612"/>
    <w:rsid w:val="00E466F6"/>
    <w:rsid w:val="00E47813"/>
    <w:rsid w:val="00E518D6"/>
    <w:rsid w:val="00E51BBD"/>
    <w:rsid w:val="00E5666A"/>
    <w:rsid w:val="00E57C90"/>
    <w:rsid w:val="00E60264"/>
    <w:rsid w:val="00E62575"/>
    <w:rsid w:val="00E646FA"/>
    <w:rsid w:val="00E6761A"/>
    <w:rsid w:val="00E738DF"/>
    <w:rsid w:val="00E73CAD"/>
    <w:rsid w:val="00E821E2"/>
    <w:rsid w:val="00E8234A"/>
    <w:rsid w:val="00E8247C"/>
    <w:rsid w:val="00E8505E"/>
    <w:rsid w:val="00E938CE"/>
    <w:rsid w:val="00E9403A"/>
    <w:rsid w:val="00E96703"/>
    <w:rsid w:val="00E96ABA"/>
    <w:rsid w:val="00EA0802"/>
    <w:rsid w:val="00EA2223"/>
    <w:rsid w:val="00EA3A67"/>
    <w:rsid w:val="00EA4120"/>
    <w:rsid w:val="00EA4641"/>
    <w:rsid w:val="00EA507B"/>
    <w:rsid w:val="00EA5C62"/>
    <w:rsid w:val="00EA6A33"/>
    <w:rsid w:val="00EB1E1B"/>
    <w:rsid w:val="00EB5193"/>
    <w:rsid w:val="00EB7E63"/>
    <w:rsid w:val="00EC0DA6"/>
    <w:rsid w:val="00EC200E"/>
    <w:rsid w:val="00EC3D0F"/>
    <w:rsid w:val="00EC452A"/>
    <w:rsid w:val="00EC568F"/>
    <w:rsid w:val="00EC6A80"/>
    <w:rsid w:val="00ED1085"/>
    <w:rsid w:val="00ED3084"/>
    <w:rsid w:val="00ED5F93"/>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24"/>
    <w:rsid w:val="00F1077B"/>
    <w:rsid w:val="00F10ECB"/>
    <w:rsid w:val="00F1502D"/>
    <w:rsid w:val="00F15261"/>
    <w:rsid w:val="00F15491"/>
    <w:rsid w:val="00F21D65"/>
    <w:rsid w:val="00F22347"/>
    <w:rsid w:val="00F247BB"/>
    <w:rsid w:val="00F24B7A"/>
    <w:rsid w:val="00F2595A"/>
    <w:rsid w:val="00F26741"/>
    <w:rsid w:val="00F26DEF"/>
    <w:rsid w:val="00F33B72"/>
    <w:rsid w:val="00F351C9"/>
    <w:rsid w:val="00F36649"/>
    <w:rsid w:val="00F46A2D"/>
    <w:rsid w:val="00F517A2"/>
    <w:rsid w:val="00F55CD9"/>
    <w:rsid w:val="00F56CC4"/>
    <w:rsid w:val="00F6215E"/>
    <w:rsid w:val="00F63551"/>
    <w:rsid w:val="00F6542B"/>
    <w:rsid w:val="00F661CB"/>
    <w:rsid w:val="00F72D4A"/>
    <w:rsid w:val="00F77080"/>
    <w:rsid w:val="00F813D2"/>
    <w:rsid w:val="00F82680"/>
    <w:rsid w:val="00F8461B"/>
    <w:rsid w:val="00F85228"/>
    <w:rsid w:val="00F870A6"/>
    <w:rsid w:val="00F871BA"/>
    <w:rsid w:val="00F9143E"/>
    <w:rsid w:val="00F96605"/>
    <w:rsid w:val="00F969B6"/>
    <w:rsid w:val="00FA16C4"/>
    <w:rsid w:val="00FA23E2"/>
    <w:rsid w:val="00FB36B9"/>
    <w:rsid w:val="00FB3A70"/>
    <w:rsid w:val="00FB4126"/>
    <w:rsid w:val="00FC0903"/>
    <w:rsid w:val="00FC0ADF"/>
    <w:rsid w:val="00FC14A5"/>
    <w:rsid w:val="00FC1BA7"/>
    <w:rsid w:val="00FC2990"/>
    <w:rsid w:val="00FC50F6"/>
    <w:rsid w:val="00FC518B"/>
    <w:rsid w:val="00FC6C73"/>
    <w:rsid w:val="00FD099D"/>
    <w:rsid w:val="00FD1A01"/>
    <w:rsid w:val="00FD44FB"/>
    <w:rsid w:val="00FD4EC4"/>
    <w:rsid w:val="00FE1ABA"/>
    <w:rsid w:val="00FE5DF6"/>
    <w:rsid w:val="00FE5EFC"/>
    <w:rsid w:val="00FE7DCF"/>
    <w:rsid w:val="00FF073A"/>
    <w:rsid w:val="00FF3644"/>
    <w:rsid w:val="00FF4A10"/>
    <w:rsid w:val="00FF4DA8"/>
    <w:rsid w:val="00FF4E88"/>
    <w:rsid w:val="00FF59E2"/>
    <w:rsid w:val="00FF62D7"/>
    <w:rsid w:val="00FF6AAA"/>
    <w:rsid w:val="00FF7E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6"/>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 w:type="paragraph" w:customStyle="1" w:styleId="Default">
    <w:name w:val="Default"/>
    <w:basedOn w:val="Normal"/>
    <w:rsid w:val="004D72DE"/>
    <w:pPr>
      <w:autoSpaceDE w:val="0"/>
      <w:autoSpaceDN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000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93317">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193882830">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709646734">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B2768-4E46-48D8-9BE7-BF949702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5747</Words>
  <Characters>32761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Abdelkarim Mehdi</cp:lastModifiedBy>
  <cp:revision>4</cp:revision>
  <cp:lastPrinted>2024-05-16T12:47:00Z</cp:lastPrinted>
  <dcterms:created xsi:type="dcterms:W3CDTF">2024-10-02T13:07:00Z</dcterms:created>
  <dcterms:modified xsi:type="dcterms:W3CDTF">2024-10-02T13:16:00Z</dcterms:modified>
</cp:coreProperties>
</file>